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038" w:rsidRDefault="00E83038" w:rsidP="00136FE4">
      <w:pPr>
        <w:pStyle w:val="aa"/>
        <w:jc w:val="center"/>
        <w:rPr>
          <w:rFonts w:asciiTheme="majorHAnsi" w:eastAsiaTheme="majorEastAsia" w:hAnsiTheme="majorHAnsi" w:cstheme="majorBidi"/>
          <w:sz w:val="72"/>
          <w:szCs w:val="72"/>
        </w:rPr>
      </w:pPr>
    </w:p>
    <w:p w:rsidR="00E83038" w:rsidRDefault="00E83038" w:rsidP="00136FE4">
      <w:pPr>
        <w:pStyle w:val="aa"/>
        <w:jc w:val="center"/>
        <w:rPr>
          <w:rFonts w:asciiTheme="majorHAnsi" w:eastAsiaTheme="majorEastAsia" w:hAnsiTheme="majorHAnsi" w:cstheme="majorBidi"/>
          <w:sz w:val="72"/>
          <w:szCs w:val="72"/>
        </w:rPr>
      </w:pPr>
    </w:p>
    <w:sdt>
      <w:sdtPr>
        <w:rPr>
          <w:rFonts w:asciiTheme="majorHAnsi" w:eastAsiaTheme="majorEastAsia" w:hAnsiTheme="majorHAnsi" w:cstheme="majorBidi"/>
          <w:sz w:val="72"/>
          <w:szCs w:val="72"/>
        </w:rPr>
        <w:id w:val="9756038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sdtEndPr>
      <w:sdtContent>
        <w:p w:rsidR="007F3AE2" w:rsidRDefault="00FF5C55" w:rsidP="00136FE4">
          <w:pPr>
            <w:pStyle w:val="aa"/>
            <w:jc w:val="center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FF5C55">
            <w:rPr>
              <w:rFonts w:eastAsiaTheme="majorEastAsia" w:cstheme="majorBidi"/>
              <w:noProof/>
            </w:rPr>
            <w:pict>
              <v:rect id="_x0000_s1026" style="position:absolute;left:0;text-align:left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 w:rsidRPr="00FF5C55">
            <w:rPr>
              <w:rFonts w:eastAsiaTheme="majorEastAsia" w:cstheme="majorBidi"/>
              <w:noProof/>
            </w:rPr>
            <w:pict>
              <v:rect id="_x0000_s1029" style="position:absolute;left:0;text-align:left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 w:rsidRPr="00FF5C55">
            <w:rPr>
              <w:rFonts w:eastAsiaTheme="majorEastAsia" w:cstheme="majorBidi"/>
              <w:noProof/>
            </w:rPr>
            <w:pict>
              <v:rect id="_x0000_s1028" style="position:absolute;left:0;text-align:left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  <w:r w:rsidRPr="00FF5C55">
            <w:rPr>
              <w:rFonts w:eastAsiaTheme="majorEastAsia" w:cstheme="majorBidi"/>
              <w:noProof/>
            </w:rPr>
            <w:pict>
              <v:rect id="_x0000_s1027" style="position:absolute;left:0;text-align:left;margin-left:0;margin-top:0;width:624.25pt;height:63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</w:p>
        <w:tbl>
          <w:tblPr>
            <w:tblpPr w:leftFromText="187" w:rightFromText="187" w:vertAnchor="page" w:horzAnchor="margin" w:tblpXSpec="center" w:tblpY="2461"/>
            <w:tblW w:w="4888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10443"/>
          </w:tblGrid>
          <w:tr w:rsidR="002C517F" w:rsidRPr="009E079E" w:rsidTr="00136FE4">
            <w:trPr>
              <w:trHeight w:val="10104"/>
            </w:trPr>
            <w:tc>
              <w:tcPr>
                <w:tcW w:w="10443" w:type="dxa"/>
              </w:tcPr>
              <w:p w:rsidR="002C517F" w:rsidRPr="00DD4B3C" w:rsidRDefault="007D0407" w:rsidP="00136FE4">
                <w:pPr>
                  <w:pStyle w:val="aa"/>
                  <w:jc w:val="center"/>
                  <w:rPr>
                    <w:rFonts w:asciiTheme="majorHAnsi" w:eastAsiaTheme="majorEastAsia" w:hAnsiTheme="majorHAnsi" w:cstheme="majorBidi"/>
                    <w:color w:val="00B050"/>
                    <w:sz w:val="52"/>
                    <w:szCs w:val="80"/>
                  </w:rPr>
                </w:pPr>
                <w:r w:rsidRPr="00DD4B3C">
                  <w:rPr>
                    <w:rFonts w:asciiTheme="majorHAnsi" w:eastAsiaTheme="majorEastAsia" w:hAnsiTheme="majorHAnsi" w:cstheme="majorBidi"/>
                    <w:color w:val="00B050"/>
                    <w:sz w:val="52"/>
                    <w:szCs w:val="80"/>
                  </w:rPr>
                  <w:t>Конспект урока</w:t>
                </w:r>
              </w:p>
              <w:p w:rsidR="007D0407" w:rsidRPr="00DD4B3C" w:rsidRDefault="007D0407" w:rsidP="00136FE4">
                <w:pPr>
                  <w:pStyle w:val="aa"/>
                  <w:jc w:val="center"/>
                  <w:rPr>
                    <w:rFonts w:asciiTheme="majorHAnsi" w:eastAsiaTheme="majorEastAsia" w:hAnsiTheme="majorHAnsi" w:cstheme="majorBidi"/>
                    <w:color w:val="00B050"/>
                    <w:sz w:val="52"/>
                    <w:szCs w:val="80"/>
                  </w:rPr>
                </w:pPr>
                <w:r w:rsidRPr="00DD4B3C">
                  <w:rPr>
                    <w:rFonts w:asciiTheme="majorHAnsi" w:eastAsiaTheme="majorEastAsia" w:hAnsiTheme="majorHAnsi" w:cstheme="majorBidi"/>
                    <w:color w:val="00B050"/>
                    <w:sz w:val="52"/>
                    <w:szCs w:val="80"/>
                  </w:rPr>
                  <w:t>по химии в 9 классе</w:t>
                </w:r>
              </w:p>
              <w:p w:rsidR="007D0407" w:rsidRDefault="007D0407" w:rsidP="00136FE4">
                <w:pPr>
                  <w:pStyle w:val="aa"/>
                  <w:jc w:val="center"/>
                  <w:rPr>
                    <w:rFonts w:asciiTheme="majorHAnsi" w:eastAsiaTheme="majorEastAsia" w:hAnsiTheme="majorHAnsi" w:cstheme="majorBidi"/>
                    <w:color w:val="00B050"/>
                    <w:sz w:val="52"/>
                    <w:szCs w:val="80"/>
                  </w:rPr>
                </w:pPr>
                <w:r w:rsidRPr="00DD4B3C">
                  <w:rPr>
                    <w:rFonts w:asciiTheme="majorHAnsi" w:eastAsiaTheme="majorEastAsia" w:hAnsiTheme="majorHAnsi" w:cstheme="majorBidi"/>
                    <w:color w:val="00B050"/>
                    <w:sz w:val="52"/>
                    <w:szCs w:val="80"/>
                  </w:rPr>
                  <w:t>Тема: «Путешествие в государство 54»</w:t>
                </w:r>
              </w:p>
              <w:p w:rsidR="00DD4B3C" w:rsidRDefault="00DD4B3C" w:rsidP="00136FE4">
                <w:pPr>
                  <w:pStyle w:val="aa"/>
                  <w:jc w:val="center"/>
                  <w:rPr>
                    <w:rFonts w:asciiTheme="majorHAnsi" w:eastAsiaTheme="majorEastAsia" w:hAnsiTheme="majorHAnsi" w:cstheme="majorBidi"/>
                    <w:color w:val="00B050"/>
                    <w:sz w:val="52"/>
                    <w:szCs w:val="80"/>
                  </w:rPr>
                </w:pPr>
              </w:p>
              <w:p w:rsidR="00DD4B3C" w:rsidRPr="00DD4B3C" w:rsidRDefault="00DD4B3C" w:rsidP="00136FE4">
                <w:pPr>
                  <w:pStyle w:val="aa"/>
                  <w:jc w:val="center"/>
                  <w:rPr>
                    <w:rFonts w:asciiTheme="majorHAnsi" w:eastAsiaTheme="majorEastAsia" w:hAnsiTheme="majorHAnsi" w:cstheme="majorBidi"/>
                    <w:color w:val="00B050"/>
                    <w:sz w:val="52"/>
                    <w:szCs w:val="80"/>
                  </w:rPr>
                </w:pPr>
              </w:p>
              <w:p w:rsidR="007D0407" w:rsidRDefault="007D0407" w:rsidP="00136FE4">
                <w:pPr>
                  <w:pStyle w:val="aa"/>
                  <w:jc w:val="center"/>
                  <w:rPr>
                    <w:rFonts w:asciiTheme="majorHAnsi" w:eastAsiaTheme="majorEastAsia" w:hAnsiTheme="majorHAnsi" w:cstheme="majorBidi"/>
                    <w:color w:val="00B050"/>
                    <w:sz w:val="80"/>
                    <w:szCs w:val="80"/>
                  </w:rPr>
                </w:pPr>
                <w:r>
                  <w:rPr>
                    <w:rFonts w:asciiTheme="majorHAnsi" w:eastAsiaTheme="majorEastAsia" w:hAnsiTheme="majorHAnsi" w:cstheme="majorBidi"/>
                    <w:noProof/>
                    <w:color w:val="00B050"/>
                    <w:sz w:val="80"/>
                    <w:szCs w:val="80"/>
                    <w:lang w:eastAsia="ru-RU"/>
                  </w:rPr>
                  <w:drawing>
                    <wp:inline distT="0" distB="0" distL="0" distR="0">
                      <wp:extent cx="5314950" cy="3539840"/>
                      <wp:effectExtent l="19050" t="0" r="0" b="0"/>
                      <wp:docPr id="1" name="Рисунок 1" descr="C:\Users\1\Desktop\18.00.0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1\Desktop\18.00.0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314950" cy="35398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D4B3C" w:rsidRDefault="00DD4B3C" w:rsidP="00136FE4">
                <w:pPr>
                  <w:pStyle w:val="aa"/>
                  <w:jc w:val="center"/>
                  <w:rPr>
                    <w:rFonts w:asciiTheme="majorHAnsi" w:eastAsiaTheme="majorEastAsia" w:hAnsiTheme="majorHAnsi" w:cstheme="majorBidi"/>
                    <w:color w:val="00B050"/>
                    <w:sz w:val="44"/>
                    <w:szCs w:val="80"/>
                  </w:rPr>
                </w:pPr>
              </w:p>
              <w:p w:rsidR="00DD4B3C" w:rsidRDefault="00DD4B3C" w:rsidP="00136FE4">
                <w:pPr>
                  <w:pStyle w:val="aa"/>
                  <w:jc w:val="center"/>
                  <w:rPr>
                    <w:rFonts w:asciiTheme="majorHAnsi" w:eastAsiaTheme="majorEastAsia" w:hAnsiTheme="majorHAnsi" w:cstheme="majorBidi"/>
                    <w:color w:val="00B050"/>
                    <w:sz w:val="44"/>
                    <w:szCs w:val="80"/>
                  </w:rPr>
                </w:pPr>
              </w:p>
              <w:p w:rsidR="00DD4B3C" w:rsidRPr="00DD4B3C" w:rsidRDefault="00DD4B3C" w:rsidP="00136FE4">
                <w:pPr>
                  <w:pStyle w:val="aa"/>
                  <w:jc w:val="center"/>
                  <w:rPr>
                    <w:rFonts w:asciiTheme="majorHAnsi" w:eastAsiaTheme="majorEastAsia" w:hAnsiTheme="majorHAnsi" w:cstheme="majorBidi"/>
                    <w:i/>
                    <w:color w:val="000000" w:themeColor="text1"/>
                    <w:sz w:val="40"/>
                    <w:szCs w:val="80"/>
                  </w:rPr>
                </w:pPr>
                <w:r w:rsidRPr="00DD4B3C">
                  <w:rPr>
                    <w:rFonts w:asciiTheme="majorHAnsi" w:eastAsiaTheme="majorEastAsia" w:hAnsiTheme="majorHAnsi" w:cstheme="majorBidi"/>
                    <w:i/>
                    <w:color w:val="000000" w:themeColor="text1"/>
                    <w:sz w:val="40"/>
                    <w:szCs w:val="80"/>
                  </w:rPr>
                  <w:t>Подготовила учитель химии и биологии</w:t>
                </w:r>
              </w:p>
              <w:p w:rsidR="007D0407" w:rsidRPr="00DD4B3C" w:rsidRDefault="00DD4B3C" w:rsidP="00136FE4">
                <w:pPr>
                  <w:pStyle w:val="aa"/>
                  <w:jc w:val="center"/>
                  <w:rPr>
                    <w:rFonts w:asciiTheme="majorHAnsi" w:eastAsiaTheme="majorEastAsia" w:hAnsiTheme="majorHAnsi" w:cstheme="majorBidi"/>
                    <w:i/>
                    <w:color w:val="000000" w:themeColor="text1"/>
                    <w:sz w:val="40"/>
                    <w:szCs w:val="80"/>
                  </w:rPr>
                </w:pPr>
                <w:r w:rsidRPr="00DD4B3C">
                  <w:rPr>
                    <w:rFonts w:asciiTheme="majorHAnsi" w:eastAsiaTheme="majorEastAsia" w:hAnsiTheme="majorHAnsi" w:cstheme="majorBidi"/>
                    <w:i/>
                    <w:color w:val="000000" w:themeColor="text1"/>
                    <w:sz w:val="40"/>
                    <w:szCs w:val="80"/>
                  </w:rPr>
                  <w:t>МКОУ «Гимназия № 4 г. Усть - Джегуты»</w:t>
                </w:r>
              </w:p>
              <w:p w:rsidR="00DD4B3C" w:rsidRPr="009E079E" w:rsidRDefault="00DD4B3C" w:rsidP="00136FE4">
                <w:pPr>
                  <w:pStyle w:val="aa"/>
                  <w:jc w:val="center"/>
                  <w:rPr>
                    <w:rFonts w:asciiTheme="majorHAnsi" w:eastAsiaTheme="majorEastAsia" w:hAnsiTheme="majorHAnsi" w:cstheme="majorBidi"/>
                    <w:color w:val="00B050"/>
                    <w:sz w:val="80"/>
                    <w:szCs w:val="80"/>
                  </w:rPr>
                </w:pPr>
                <w:r w:rsidRPr="00DD4B3C">
                  <w:rPr>
                    <w:rFonts w:asciiTheme="majorHAnsi" w:eastAsiaTheme="majorEastAsia" w:hAnsiTheme="majorHAnsi" w:cstheme="majorBidi"/>
                    <w:i/>
                    <w:color w:val="000000" w:themeColor="text1"/>
                    <w:sz w:val="40"/>
                    <w:szCs w:val="80"/>
                  </w:rPr>
                  <w:t>Хасанова Фаина Казимагомедовна</w:t>
                </w:r>
              </w:p>
            </w:tc>
          </w:tr>
        </w:tbl>
        <w:p w:rsidR="00136FE4" w:rsidRDefault="00FF5C55" w:rsidP="00136FE4">
          <w:pPr>
            <w:rPr>
              <w:rFonts w:ascii="Times New Roman" w:eastAsia="Times New Roman" w:hAnsi="Times New Roman" w:cs="Times New Roman"/>
              <w:b/>
              <w:bCs/>
              <w:color w:val="333333"/>
              <w:sz w:val="28"/>
              <w:szCs w:val="28"/>
              <w:lang w:eastAsia="ru-RU"/>
            </w:rPr>
          </w:pPr>
        </w:p>
      </w:sdtContent>
    </w:sdt>
    <w:p w:rsidR="00DD4B3C" w:rsidRDefault="00DD4B3C" w:rsidP="00136FE4">
      <w:pPr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2021г.</w:t>
      </w:r>
    </w:p>
    <w:p w:rsidR="00DD4B3C" w:rsidRDefault="00DD4B3C" w:rsidP="0094150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D4B3C" w:rsidRDefault="00DD4B3C" w:rsidP="0094150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F76CC" w:rsidRPr="00FB0FEE" w:rsidRDefault="00DF76CC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Тема урока: </w:t>
      </w:r>
      <w:r w:rsidR="00187CF5" w:rsidRPr="00FB0F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Государство </w:t>
      </w:r>
      <w:r w:rsidRPr="00FB0F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54</w:t>
      </w:r>
    </w:p>
    <w:p w:rsidR="00941505" w:rsidRPr="00FB0FEE" w:rsidRDefault="00941505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Форма проведения</w:t>
      </w: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Урок-путешествие по «</w:t>
      </w:r>
      <w:r w:rsidR="00DD4B3C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станциям</w:t>
      </w: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»:</w:t>
      </w:r>
    </w:p>
    <w:p w:rsidR="00941505" w:rsidRPr="00FB0FEE" w:rsidRDefault="00941505" w:rsidP="00FB0FE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Нитрогениум</w:t>
      </w:r>
      <w:proofErr w:type="spellEnd"/>
    </w:p>
    <w:p w:rsidR="00941505" w:rsidRPr="00FB0FEE" w:rsidRDefault="00941505" w:rsidP="00FB0FE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Фосфорус</w:t>
      </w:r>
      <w:proofErr w:type="spellEnd"/>
    </w:p>
    <w:p w:rsidR="00941505" w:rsidRPr="00FB0FEE" w:rsidRDefault="00941505" w:rsidP="00FB0FE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Карбониум</w:t>
      </w:r>
      <w:proofErr w:type="spellEnd"/>
      <w:r w:rsidR="00D63596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05566F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41505" w:rsidRPr="00FB0FEE" w:rsidRDefault="00941505" w:rsidP="00FB0FE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Силициум</w:t>
      </w:r>
      <w:proofErr w:type="spellEnd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41505" w:rsidRPr="00FB0FEE" w:rsidRDefault="00941505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Школьники становятся пассажирами корабля «Знание - сила», учитель – его капитаном</w:t>
      </w:r>
      <w:r w:rsidR="00AA15D4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указывающим маршрут следования.</w:t>
      </w:r>
    </w:p>
    <w:p w:rsidR="00941505" w:rsidRPr="00FB0FEE" w:rsidRDefault="00941505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Цель:</w:t>
      </w: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закрепление знаний учащихся о физических и химических свойствах азота, фосфора, углерода, кремния. Показать значение азота, фосфора, углерода, кремния как биогенных элементов и познакомить с нахождением их в природе;</w:t>
      </w:r>
    </w:p>
    <w:p w:rsidR="00941505" w:rsidRPr="00FB0FEE" w:rsidRDefault="00941505" w:rsidP="00FB0FE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умения самостоятельно работать с литературой;</w:t>
      </w:r>
    </w:p>
    <w:p w:rsidR="00941505" w:rsidRPr="00FB0FEE" w:rsidRDefault="00941505" w:rsidP="00FB0FE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речевых навыков;</w:t>
      </w:r>
    </w:p>
    <w:p w:rsidR="00941505" w:rsidRPr="00FB0FEE" w:rsidRDefault="00941505" w:rsidP="00FB0FE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логического мышления;</w:t>
      </w:r>
    </w:p>
    <w:p w:rsidR="002F2F40" w:rsidRDefault="00941505" w:rsidP="002F2F4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интереса к предмету через необычную форму проведение урока, д</w:t>
      </w:r>
      <w:r w:rsidR="00187CF5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етской фантазии и представлений.</w:t>
      </w:r>
    </w:p>
    <w:p w:rsidR="00187CF5" w:rsidRPr="002F2F40" w:rsidRDefault="00187CF5" w:rsidP="002F2F40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F2F4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Оборудование:</w:t>
      </w:r>
      <w:r w:rsidRPr="002F2F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маршрутные листы, тесты, презентация, раствор перманганата калия, активированный уголь, образцы силикатов, лист мини – проекта, оценочные листы.</w:t>
      </w:r>
    </w:p>
    <w:p w:rsidR="008A6864" w:rsidRPr="00FB0FEE" w:rsidRDefault="00941505" w:rsidP="00FB0FEE">
      <w:pPr>
        <w:pStyle w:val="aa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 урока</w:t>
      </w:r>
    </w:p>
    <w:p w:rsidR="008A6864" w:rsidRPr="00FB0FEE" w:rsidRDefault="008A6864" w:rsidP="00FB0FEE">
      <w:pPr>
        <w:pStyle w:val="aa"/>
        <w:spacing w:line="36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FB0FEE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</w:p>
    <w:p w:rsidR="008A6864" w:rsidRPr="00FB0FEE" w:rsidRDefault="008A6864" w:rsidP="00FB0FEE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0FEE">
        <w:rPr>
          <w:rFonts w:ascii="Times New Roman" w:hAnsi="Times New Roman" w:cs="Times New Roman"/>
          <w:sz w:val="24"/>
          <w:szCs w:val="24"/>
        </w:rPr>
        <w:tab/>
        <w:t>Здравствуйте ребята! Я рада видеть вас и гостей, и надеюсь, что наш урок будет плодотворн</w:t>
      </w:r>
      <w:r w:rsidR="00DD4B3C" w:rsidRPr="00FB0FEE">
        <w:rPr>
          <w:rFonts w:ascii="Times New Roman" w:hAnsi="Times New Roman" w:cs="Times New Roman"/>
          <w:sz w:val="24"/>
          <w:szCs w:val="24"/>
        </w:rPr>
        <w:t>ым и принесет вам новые знания</w:t>
      </w:r>
      <w:r w:rsidRPr="00FB0FEE">
        <w:rPr>
          <w:rFonts w:ascii="Times New Roman" w:hAnsi="Times New Roman" w:cs="Times New Roman"/>
          <w:sz w:val="24"/>
          <w:szCs w:val="24"/>
        </w:rPr>
        <w:t>.</w:t>
      </w:r>
    </w:p>
    <w:p w:rsidR="00FB0FEE" w:rsidRPr="00FB0FEE" w:rsidRDefault="00FB0FEE" w:rsidP="00FB0FEE">
      <w:pPr>
        <w:pStyle w:val="aa"/>
        <w:spacing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hAnsi="Times New Roman" w:cs="Times New Roman"/>
          <w:color w:val="FF0000"/>
          <w:sz w:val="24"/>
          <w:szCs w:val="24"/>
        </w:rPr>
        <w:t>2 слайд.</w:t>
      </w:r>
      <w:r w:rsidRPr="00FB0FEE">
        <w:rPr>
          <w:rFonts w:ascii="Times New Roman" w:hAnsi="Times New Roman" w:cs="Times New Roman"/>
          <w:sz w:val="24"/>
          <w:szCs w:val="24"/>
        </w:rPr>
        <w:t xml:space="preserve">    </w:t>
      </w:r>
      <w:r w:rsidR="008A6864" w:rsidRPr="00FB0FEE">
        <w:rPr>
          <w:rFonts w:ascii="Times New Roman" w:hAnsi="Times New Roman" w:cs="Times New Roman"/>
          <w:sz w:val="24"/>
          <w:szCs w:val="24"/>
        </w:rPr>
        <w:t xml:space="preserve">Ребята, сегодня мы проведем необычный урок, и отправимся в научную экспедицию. </w:t>
      </w:r>
      <w:r w:rsidR="008A6864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Давайте представим, что мы сели на корабль под названием «Знание-сила». Вы – пассажиры, а я – капитан. Ваши тетради сегодня превратятся в «путевые дневники». </w:t>
      </w:r>
      <w:r w:rsidR="00340F73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81748" w:rsidRPr="00FB0FEE" w:rsidRDefault="00FB0FEE" w:rsidP="00FB0FEE">
      <w:pPr>
        <w:pStyle w:val="aa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отгадав загадки мы построим маршрут движения.</w:t>
      </w:r>
    </w:p>
    <w:p w:rsidR="00981748" w:rsidRPr="00FB0FEE" w:rsidRDefault="00FB0FEE" w:rsidP="00FB0FEE">
      <w:pPr>
        <w:pStyle w:val="aa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3 слайд</w:t>
      </w: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981748" w:rsidRPr="00FB0FEE">
        <w:rPr>
          <w:rFonts w:ascii="Times New Roman" w:hAnsi="Times New Roman" w:cs="Times New Roman"/>
          <w:sz w:val="24"/>
          <w:szCs w:val="24"/>
          <w:lang w:eastAsia="ru-RU"/>
        </w:rPr>
        <w:t>1. В воздухе он главный газ,</w:t>
      </w:r>
    </w:p>
    <w:p w:rsidR="00981748" w:rsidRPr="00FB0FEE" w:rsidRDefault="00FB0FEE" w:rsidP="00FB0FEE">
      <w:pPr>
        <w:pStyle w:val="aa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0F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81748" w:rsidRPr="00FB0FEE">
        <w:rPr>
          <w:rFonts w:ascii="Times New Roman" w:hAnsi="Times New Roman" w:cs="Times New Roman"/>
          <w:sz w:val="24"/>
          <w:szCs w:val="24"/>
          <w:lang w:eastAsia="ru-RU"/>
        </w:rPr>
        <w:t>Окружает всюду нас.</w:t>
      </w:r>
    </w:p>
    <w:p w:rsidR="00981748" w:rsidRPr="00FB0FEE" w:rsidRDefault="00FB0FEE" w:rsidP="00FB0FEE">
      <w:pPr>
        <w:pStyle w:val="aa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0F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81748" w:rsidRPr="00FB0FEE">
        <w:rPr>
          <w:rFonts w:ascii="Times New Roman" w:hAnsi="Times New Roman" w:cs="Times New Roman"/>
          <w:sz w:val="24"/>
          <w:szCs w:val="24"/>
          <w:lang w:eastAsia="ru-RU"/>
        </w:rPr>
        <w:t>Угасает жизнь растении</w:t>
      </w:r>
    </w:p>
    <w:p w:rsidR="00981748" w:rsidRPr="00FB0FEE" w:rsidRDefault="00FB0FEE" w:rsidP="00FB0FEE">
      <w:pPr>
        <w:pStyle w:val="aa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0F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81748" w:rsidRPr="00FB0FEE">
        <w:rPr>
          <w:rFonts w:ascii="Times New Roman" w:hAnsi="Times New Roman" w:cs="Times New Roman"/>
          <w:sz w:val="24"/>
          <w:szCs w:val="24"/>
          <w:lang w:eastAsia="ru-RU"/>
        </w:rPr>
        <w:t>Без него, без удобрений.</w:t>
      </w:r>
    </w:p>
    <w:p w:rsidR="00981748" w:rsidRPr="00FB0FEE" w:rsidRDefault="00FB0FEE" w:rsidP="00FB0FEE">
      <w:pPr>
        <w:pStyle w:val="aa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0F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81748" w:rsidRPr="00FB0FEE">
        <w:rPr>
          <w:rFonts w:ascii="Times New Roman" w:hAnsi="Times New Roman" w:cs="Times New Roman"/>
          <w:sz w:val="24"/>
          <w:szCs w:val="24"/>
          <w:lang w:eastAsia="ru-RU"/>
        </w:rPr>
        <w:t>В наших клеточках живет</w:t>
      </w:r>
    </w:p>
    <w:p w:rsidR="00981748" w:rsidRPr="00FB0FEE" w:rsidRDefault="00FB0FEE" w:rsidP="00FB0FEE">
      <w:pPr>
        <w:pStyle w:val="aa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0F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81748" w:rsidRPr="00FB0FEE">
        <w:rPr>
          <w:rFonts w:ascii="Times New Roman" w:hAnsi="Times New Roman" w:cs="Times New Roman"/>
          <w:sz w:val="24"/>
          <w:szCs w:val="24"/>
          <w:lang w:eastAsia="ru-RU"/>
        </w:rPr>
        <w:t>Важный элемент ……… (азот)</w:t>
      </w:r>
    </w:p>
    <w:p w:rsidR="00981748" w:rsidRPr="00FB0FEE" w:rsidRDefault="00FB0FEE" w:rsidP="00FB0FEE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0FEE">
        <w:rPr>
          <w:rFonts w:ascii="Times New Roman" w:hAnsi="Times New Roman" w:cs="Times New Roman"/>
          <w:color w:val="FF0000"/>
          <w:sz w:val="24"/>
          <w:szCs w:val="24"/>
        </w:rPr>
        <w:lastRenderedPageBreak/>
        <w:t>4 слайд</w:t>
      </w:r>
      <w:r w:rsidRPr="00FB0FEE">
        <w:rPr>
          <w:rFonts w:ascii="Times New Roman" w:hAnsi="Times New Roman" w:cs="Times New Roman"/>
          <w:sz w:val="24"/>
          <w:szCs w:val="24"/>
        </w:rPr>
        <w:t xml:space="preserve">    </w:t>
      </w:r>
      <w:r w:rsidR="00981748" w:rsidRPr="00FB0FEE">
        <w:rPr>
          <w:rFonts w:ascii="Times New Roman" w:hAnsi="Times New Roman" w:cs="Times New Roman"/>
          <w:sz w:val="24"/>
          <w:szCs w:val="24"/>
        </w:rPr>
        <w:t xml:space="preserve">2.Людям я совсем как брат. </w:t>
      </w:r>
      <w:r w:rsidR="00981748" w:rsidRPr="00FB0FEE">
        <w:rPr>
          <w:rFonts w:ascii="Times New Roman" w:hAnsi="Times New Roman" w:cs="Times New Roman"/>
          <w:sz w:val="24"/>
          <w:szCs w:val="24"/>
        </w:rPr>
        <w:br/>
        <w:t xml:space="preserve">Много тысяч лет назад, </w:t>
      </w:r>
      <w:r w:rsidR="00981748" w:rsidRPr="00FB0FEE">
        <w:rPr>
          <w:rFonts w:ascii="Times New Roman" w:hAnsi="Times New Roman" w:cs="Times New Roman"/>
          <w:sz w:val="24"/>
          <w:szCs w:val="24"/>
        </w:rPr>
        <w:br/>
        <w:t xml:space="preserve">Освещая интерьер </w:t>
      </w:r>
      <w:r w:rsidR="00981748" w:rsidRPr="00FB0FEE">
        <w:rPr>
          <w:rFonts w:ascii="Times New Roman" w:hAnsi="Times New Roman" w:cs="Times New Roman"/>
          <w:sz w:val="24"/>
          <w:szCs w:val="24"/>
        </w:rPr>
        <w:br/>
        <w:t xml:space="preserve">Первобытных их пещер, </w:t>
      </w:r>
      <w:r w:rsidR="00981748" w:rsidRPr="00FB0FEE">
        <w:rPr>
          <w:rFonts w:ascii="Times New Roman" w:hAnsi="Times New Roman" w:cs="Times New Roman"/>
          <w:sz w:val="24"/>
          <w:szCs w:val="24"/>
        </w:rPr>
        <w:br/>
        <w:t xml:space="preserve">Я уже пылал в костре. </w:t>
      </w:r>
      <w:r w:rsidR="00981748" w:rsidRPr="00FB0FEE">
        <w:rPr>
          <w:rFonts w:ascii="Times New Roman" w:hAnsi="Times New Roman" w:cs="Times New Roman"/>
          <w:sz w:val="24"/>
          <w:szCs w:val="24"/>
        </w:rPr>
        <w:br/>
        <w:t xml:space="preserve">И украсить был я рад </w:t>
      </w:r>
      <w:r w:rsidR="00981748" w:rsidRPr="00FB0FEE">
        <w:rPr>
          <w:rFonts w:ascii="Times New Roman" w:hAnsi="Times New Roman" w:cs="Times New Roman"/>
          <w:sz w:val="24"/>
          <w:szCs w:val="24"/>
        </w:rPr>
        <w:br/>
        <w:t xml:space="preserve">Дам и рыцарей наряд, </w:t>
      </w:r>
      <w:r w:rsidR="00981748" w:rsidRPr="00FB0FEE">
        <w:rPr>
          <w:rFonts w:ascii="Times New Roman" w:hAnsi="Times New Roman" w:cs="Times New Roman"/>
          <w:sz w:val="24"/>
          <w:szCs w:val="24"/>
        </w:rPr>
        <w:br/>
        <w:t xml:space="preserve">Что блистали при дворе… </w:t>
      </w:r>
      <w:r w:rsidR="00981748" w:rsidRPr="00FB0FEE">
        <w:rPr>
          <w:rFonts w:ascii="Times New Roman" w:hAnsi="Times New Roman" w:cs="Times New Roman"/>
          <w:sz w:val="24"/>
          <w:szCs w:val="24"/>
        </w:rPr>
        <w:br/>
        <w:t xml:space="preserve">Если мягким быть решу, </w:t>
      </w:r>
      <w:r w:rsidR="00981748" w:rsidRPr="00FB0FEE">
        <w:rPr>
          <w:rFonts w:ascii="Times New Roman" w:hAnsi="Times New Roman" w:cs="Times New Roman"/>
          <w:sz w:val="24"/>
          <w:szCs w:val="24"/>
        </w:rPr>
        <w:br/>
        <w:t xml:space="preserve">То в тетради я пишу, </w:t>
      </w:r>
      <w:r w:rsidR="00981748" w:rsidRPr="00FB0FEE">
        <w:rPr>
          <w:rFonts w:ascii="Times New Roman" w:hAnsi="Times New Roman" w:cs="Times New Roman"/>
          <w:sz w:val="24"/>
          <w:szCs w:val="24"/>
        </w:rPr>
        <w:br/>
        <w:t xml:space="preserve">Такова друзья природа </w:t>
      </w:r>
      <w:r w:rsidR="00981748" w:rsidRPr="00FB0FEE">
        <w:rPr>
          <w:rFonts w:ascii="Times New Roman" w:hAnsi="Times New Roman" w:cs="Times New Roman"/>
          <w:sz w:val="24"/>
          <w:szCs w:val="24"/>
        </w:rPr>
        <w:br/>
        <w:t>Элемента……. (углерода)</w:t>
      </w:r>
    </w:p>
    <w:p w:rsidR="00340F73" w:rsidRPr="00FB0FEE" w:rsidRDefault="00FB0FEE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5 слайд</w:t>
      </w:r>
      <w:r w:rsidRPr="00FB0FE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981748" w:rsidRPr="00FB0FEE"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981748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Смог снаружи показать,</w:t>
      </w:r>
    </w:p>
    <w:p w:rsidR="00981748" w:rsidRPr="00FB0FEE" w:rsidRDefault="00981748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электронов целых пять.</w:t>
      </w:r>
    </w:p>
    <w:p w:rsidR="00340F73" w:rsidRPr="00FB0FEE" w:rsidRDefault="00981748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судьбою не обижен,</w:t>
      </w:r>
    </w:p>
    <w:p w:rsidR="00981748" w:rsidRPr="00FB0FEE" w:rsidRDefault="00981748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аллотропии </w:t>
      </w:r>
      <w:proofErr w:type="gram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привычен</w:t>
      </w:r>
      <w:proofErr w:type="gramEnd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40F73" w:rsidRPr="00FB0FEE" w:rsidRDefault="00981748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красный, белый, чёрный цвет,</w:t>
      </w:r>
    </w:p>
    <w:p w:rsidR="00FB0FEE" w:rsidRPr="00FB0FEE" w:rsidRDefault="00981748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рыбе главный элемент….. (фосфор).</w:t>
      </w:r>
    </w:p>
    <w:p w:rsidR="00340F73" w:rsidRPr="00FB0FEE" w:rsidRDefault="00E73189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B0FEE" w:rsidRPr="00FB0FE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6 слайд</w:t>
      </w: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B0FEE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981748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</w:t>
      </w: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Он в белом песке и кварце, </w:t>
      </w:r>
    </w:p>
    <w:p w:rsidR="00340F73" w:rsidRPr="00FB0FEE" w:rsidRDefault="00E73189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он с горным хрусталём в танце. </w:t>
      </w:r>
    </w:p>
    <w:p w:rsidR="00340F73" w:rsidRPr="00FB0FEE" w:rsidRDefault="00E73189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Стойкость к морозу, </w:t>
      </w:r>
    </w:p>
    <w:p w:rsidR="00E73189" w:rsidRPr="00FB0FEE" w:rsidRDefault="00E73189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жаре </w:t>
      </w:r>
      <w:proofErr w:type="gram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придает</w:t>
      </w:r>
      <w:proofErr w:type="gramEnd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если в состав резины войдёт……. (Кремнии)</w:t>
      </w:r>
    </w:p>
    <w:p w:rsidR="00E73189" w:rsidRPr="00FB0FEE" w:rsidRDefault="00E73189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Правильно ребята, молодцы. И так тема нашего урока «Государство 54».  А на вопрос почему такое название мы постараемся ответить к концу нашего </w:t>
      </w:r>
      <w:r w:rsidR="00FB0FEE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урока</w:t>
      </w: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E73189" w:rsidRPr="00FB0FEE" w:rsidRDefault="00FB0FEE" w:rsidP="00FB0F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7 слайд</w:t>
      </w:r>
      <w:proofErr w:type="gram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73189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proofErr w:type="gramEnd"/>
      <w:r w:rsidR="00E73189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аковы же цели нашего путешествия: </w:t>
      </w:r>
    </w:p>
    <w:p w:rsidR="00E73189" w:rsidRPr="00FB0FEE" w:rsidRDefault="00E73189" w:rsidP="00FB0FEE">
      <w:pPr>
        <w:shd w:val="clear" w:color="auto" w:fill="FFFFFF"/>
        <w:spacing w:before="100" w:beforeAutospacing="1" w:after="100" w:afterAutospacing="1" w:line="36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 закрепить знания </w:t>
      </w:r>
      <w:r w:rsidR="00187CF5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узнать зн</w:t>
      </w: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ачение азота, фосфора, углерода, кремния как биогенных элементов и познакомить с нахождением их в природе;</w:t>
      </w:r>
    </w:p>
    <w:p w:rsidR="00E73189" w:rsidRPr="00FB0FEE" w:rsidRDefault="00E73189" w:rsidP="00FB0FEE">
      <w:pPr>
        <w:shd w:val="clear" w:color="auto" w:fill="FFFFFF"/>
        <w:spacing w:before="100" w:beforeAutospacing="1" w:after="100" w:afterAutospacing="1" w:line="36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формировать умения самостоятельно работать с литературой; </w:t>
      </w:r>
    </w:p>
    <w:p w:rsidR="00E73189" w:rsidRPr="00FB0FEE" w:rsidRDefault="00E73189" w:rsidP="00FB0FEE">
      <w:pPr>
        <w:shd w:val="clear" w:color="auto" w:fill="FFFFFF"/>
        <w:spacing w:before="100" w:beforeAutospacing="1" w:after="100" w:afterAutospacing="1" w:line="360" w:lineRule="auto"/>
        <w:ind w:firstLine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развить речевые навыки;</w:t>
      </w:r>
    </w:p>
    <w:p w:rsidR="00E73189" w:rsidRDefault="00E73189" w:rsidP="00FB0F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- развить  логическое мышление;</w:t>
      </w:r>
    </w:p>
    <w:p w:rsidR="00800BFF" w:rsidRPr="00FB0FEE" w:rsidRDefault="00800BFF" w:rsidP="00FB0FEE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00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>7 слайд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ПЛАН МАРШРУТА</w:t>
      </w:r>
    </w:p>
    <w:p w:rsidR="00941505" w:rsidRPr="00FB0FEE" w:rsidRDefault="00941505" w:rsidP="00FB0FE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Нитрогениум</w:t>
      </w:r>
      <w:proofErr w:type="spellEnd"/>
    </w:p>
    <w:p w:rsidR="00941505" w:rsidRPr="00FB0FEE" w:rsidRDefault="00941505" w:rsidP="00FB0FE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Фосфорус</w:t>
      </w:r>
      <w:proofErr w:type="spellEnd"/>
    </w:p>
    <w:p w:rsidR="00941505" w:rsidRPr="00FB0FEE" w:rsidRDefault="00941505" w:rsidP="00FB0FE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Карбониум</w:t>
      </w:r>
      <w:proofErr w:type="spellEnd"/>
    </w:p>
    <w:p w:rsidR="00941505" w:rsidRPr="00FB0FEE" w:rsidRDefault="00941505" w:rsidP="00FB0FE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Силициум</w:t>
      </w:r>
      <w:proofErr w:type="spellEnd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41505" w:rsidRPr="00FB0FEE" w:rsidRDefault="00941505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Итак, в путь!!!</w:t>
      </w:r>
    </w:p>
    <w:p w:rsidR="001B4970" w:rsidRPr="00FB0FEE" w:rsidRDefault="00800BFF" w:rsidP="00FB0FEE">
      <w:pPr>
        <w:shd w:val="clear" w:color="auto" w:fill="FFFFFF"/>
        <w:spacing w:after="135" w:line="360" w:lineRule="auto"/>
        <w:ind w:firstLine="708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800BF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8 слайд</w:t>
      </w:r>
      <w:proofErr w:type="gramStart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</w:t>
      </w:r>
      <w:r w:rsidR="00DF76CC" w:rsidRPr="00FB0FE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</w:t>
      </w:r>
      <w:proofErr w:type="gramEnd"/>
      <w:r w:rsidR="00DF76CC" w:rsidRPr="00FB0FE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 экране мы с вами  видим изображение разных предметов и веществ. Ответив на вопрос «Что их всех объединяет», мы узнаем н</w:t>
      </w:r>
      <w:r w:rsidR="001B4970" w:rsidRPr="00FB0FE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азвание первой нашей остановки. Для этого я вам предлагаю подсказку</w:t>
      </w:r>
    </w:p>
    <w:p w:rsidR="00941505" w:rsidRPr="00FB0FEE" w:rsidRDefault="00941505" w:rsidP="00FB0FEE">
      <w:pPr>
        <w:shd w:val="clear" w:color="auto" w:fill="FFFFFF"/>
        <w:spacing w:after="135" w:line="360" w:lineRule="auto"/>
        <w:rPr>
          <w:ins w:id="0" w:author="Unknow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ins w:id="1" w:author="Unknown">
        <w:r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Действительно, в состав всех этих веществ и предметов входит химический элемент Азот.</w:t>
        </w:r>
      </w:ins>
    </w:p>
    <w:p w:rsidR="00941505" w:rsidRPr="00FB0FEE" w:rsidRDefault="00BF44D9" w:rsidP="00FB0FEE">
      <w:pPr>
        <w:shd w:val="clear" w:color="auto" w:fill="FFFFFF"/>
        <w:spacing w:after="135" w:line="360" w:lineRule="auto"/>
        <w:rPr>
          <w:ins w:id="2" w:author="Unknow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44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9 слайд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ins w:id="3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И</w:t>
        </w:r>
        <w:proofErr w:type="gramEnd"/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так, мы направляемся</w:t>
        </w:r>
      </w:ins>
      <w:r w:rsidR="001938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</w:t>
      </w:r>
      <w:ins w:id="4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«</w:t>
        </w:r>
        <w:proofErr w:type="spellStart"/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Нитрогениум</w:t>
        </w:r>
      </w:ins>
      <w:r w:rsidR="001938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spellEnd"/>
      <w:ins w:id="5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», котор</w:t>
        </w:r>
      </w:ins>
      <w:r w:rsidR="001938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ый </w:t>
      </w:r>
      <w:ins w:id="6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 xml:space="preserve"> открыл шотландский ученый химик Д.Резерфорд.</w:t>
        </w:r>
      </w:ins>
    </w:p>
    <w:p w:rsidR="00BF44D9" w:rsidRDefault="00BF44D9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- </w:t>
      </w:r>
      <w:ins w:id="7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Что можно сказать об этом элементе?</w:t>
        </w:r>
      </w:ins>
      <w:r w:rsidR="003B581B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41505" w:rsidRPr="00FB0FEE" w:rsidRDefault="00BF44D9" w:rsidP="00FB0FEE">
      <w:pPr>
        <w:shd w:val="clear" w:color="auto" w:fill="FFFFFF"/>
        <w:spacing w:after="135" w:line="360" w:lineRule="auto"/>
        <w:rPr>
          <w:ins w:id="8" w:author="Unknow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44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10 слайд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3B581B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="003B581B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аботаем с периодической системой Д. И. Менделеева. </w:t>
      </w:r>
    </w:p>
    <w:p w:rsidR="00941505" w:rsidRPr="00FB0FEE" w:rsidRDefault="00BF44D9" w:rsidP="00FB0FEE">
      <w:pPr>
        <w:shd w:val="clear" w:color="auto" w:fill="FFFFFF"/>
        <w:spacing w:after="135" w:line="360" w:lineRule="auto"/>
        <w:rPr>
          <w:ins w:id="9" w:author="Unknow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- </w:t>
      </w:r>
      <w:ins w:id="10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 xml:space="preserve"> Азот – химический элемент 5 группы периодической системы Менделеева, это бесцветный газ, без вкуса и запаха. Один из самых распространенных элементов, главная составляющая часть атмосферы Земли…</w:t>
        </w:r>
      </w:ins>
    </w:p>
    <w:p w:rsidR="00703E20" w:rsidRPr="00FB0FEE" w:rsidRDefault="00BF44D9" w:rsidP="00BF44D9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ins w:id="11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К соединениям азота относится и бихромат аммония, с которым мы сейчас увидим химическую реакцию.</w:t>
        </w:r>
      </w:ins>
      <w:r w:rsidR="00703E20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ins w:id="12" w:author="Unknown">
        <w:r w:rsidR="00D7411D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Как происходит извержение вулкана? Чтобы ответить на этот вопрос, совсем не обязательно отправляться в путешествие к подножию действующего вулкана.</w:t>
        </w:r>
      </w:ins>
    </w:p>
    <w:p w:rsidR="00941505" w:rsidRPr="00FB0FEE" w:rsidRDefault="00703E20" w:rsidP="00FB0FEE">
      <w:pPr>
        <w:shd w:val="clear" w:color="auto" w:fill="FFFFFF"/>
        <w:spacing w:after="135" w:line="360" w:lineRule="auto"/>
        <w:rPr>
          <w:ins w:id="13" w:author="Unknow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Обратите </w:t>
      </w:r>
      <w:r w:rsidR="00792BBA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внимание на экран </w:t>
      </w: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(ролик извержение вулкана). </w:t>
      </w:r>
    </w:p>
    <w:p w:rsidR="00941505" w:rsidRPr="00FB0FEE" w:rsidRDefault="00BF44D9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44D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11 слайд</w:t>
      </w:r>
      <w:proofErr w:type="gramStart"/>
      <w:r w:rsidRPr="00BF44D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 </w:t>
      </w:r>
      <w:r w:rsidR="00D7411D" w:rsidRPr="00FB0F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End"/>
      <w:r w:rsidR="00D7411D" w:rsidRPr="00FB0F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результате мы видим, </w:t>
      </w:r>
      <w:ins w:id="14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вся поверхность стола вокруг « вулкана» покроется «пеплом», представляющим собой ок</w:t>
        </w:r>
      </w:ins>
      <w:r w:rsidR="00D7411D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сид </w:t>
      </w:r>
      <w:ins w:id="15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 xml:space="preserve"> хрома</w:t>
        </w:r>
      </w:ins>
      <w:r w:rsidR="00D7411D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r w:rsidR="00D7411D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III</w:t>
      </w:r>
      <w:r w:rsidR="00D7411D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  <w:ins w:id="16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. Во время «извержении» из «кратера» будут выделяться водные пары и свободный азот.</w:t>
        </w:r>
      </w:ins>
      <w:r w:rsidR="00D7411D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D7411D" w:rsidRPr="00FB0FEE" w:rsidRDefault="00D7411D" w:rsidP="00BF44D9">
      <w:pPr>
        <w:shd w:val="clear" w:color="auto" w:fill="FFFFFF"/>
        <w:spacing w:after="135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так ребята у вас в маршрутных листах есть данная реакция разложения, вам необходимо её дописать и уровнять реакцию. Кто пойдет к доске? </w:t>
      </w:r>
    </w:p>
    <w:p w:rsidR="00D7411D" w:rsidRPr="00FB0FEE" w:rsidRDefault="00BF44D9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44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12 слайд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7411D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Перепроверьте, если все верно в оценочных листах ставите себе баллы. В конце урока по вашим набранным баллам будут выставлены оценки.</w:t>
      </w:r>
    </w:p>
    <w:p w:rsidR="00D7411D" w:rsidRPr="00FB0FEE" w:rsidRDefault="00D7411D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Молодцы, а теперь ребята постараемся дать характеристику данной реакции. Итак эта реакция является:</w:t>
      </w:r>
    </w:p>
    <w:p w:rsidR="00D7411D" w:rsidRPr="00FB0FEE" w:rsidRDefault="00D7411D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разложения,</w:t>
      </w:r>
    </w:p>
    <w:p w:rsidR="00D7411D" w:rsidRPr="00FB0FEE" w:rsidRDefault="00D7411D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 ОВР,</w:t>
      </w:r>
    </w:p>
    <w:p w:rsidR="00D7411D" w:rsidRPr="00FB0FEE" w:rsidRDefault="00D7411D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экзотермической, </w:t>
      </w:r>
    </w:p>
    <w:p w:rsidR="00D7411D" w:rsidRPr="00FB0FEE" w:rsidRDefault="00D7411D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гетерогенной</w:t>
      </w:r>
      <w:r w:rsidR="003B581B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3B581B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</w:p>
    <w:p w:rsidR="00BF44D9" w:rsidRDefault="003B581B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Хорошо ребята с</w:t>
      </w:r>
      <w:r w:rsidR="00792BBA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этим заданием вы тоже справились, нам пора двигаться дальше. </w:t>
      </w:r>
    </w:p>
    <w:p w:rsidR="001938B2" w:rsidRDefault="00BF44D9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F44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13 слайд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3B581B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="003B581B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 посмотрите на экран</w:t>
      </w:r>
      <w:r w:rsidR="00741BEC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="00792BBA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наша следующая остановка</w:t>
      </w:r>
      <w:r w:rsidR="00981748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ins w:id="17" w:author="Unknown">
        <w:r w:rsidR="00EF2230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«ФОСФОРУС».</w:t>
        </w:r>
      </w:ins>
      <w:r w:rsidR="00EF2230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</w:p>
    <w:p w:rsidR="00EF2230" w:rsidRPr="00FB0FEE" w:rsidRDefault="001938B2" w:rsidP="00FB0FEE">
      <w:pPr>
        <w:shd w:val="clear" w:color="auto" w:fill="FFFFFF"/>
        <w:spacing w:after="135" w:line="360" w:lineRule="auto"/>
        <w:rPr>
          <w:ins w:id="18" w:author="Unknow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38B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14 слайд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EF2230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proofErr w:type="gramEnd"/>
      <w:r w:rsidR="00EF2230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 ребята ворота закрыты, чтобы открыть их нам с вами необходимо найти химическую ошибку в известном произведении Артура </w:t>
      </w:r>
      <w:proofErr w:type="spellStart"/>
      <w:r w:rsidR="00EF2230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Конан</w:t>
      </w:r>
      <w:proofErr w:type="spellEnd"/>
      <w:r w:rsidR="00EF2230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EF2230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Доиля</w:t>
      </w:r>
      <w:proofErr w:type="spellEnd"/>
      <w:r w:rsidR="00EF2230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«Собака </w:t>
      </w:r>
      <w:proofErr w:type="spellStart"/>
      <w:r w:rsidR="00EF2230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Баскервилей</w:t>
      </w:r>
      <w:proofErr w:type="spellEnd"/>
      <w:r w:rsidR="00EF2230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». И так послушайте отрывок и постарайтесь найти химическую ошибку автора: </w:t>
      </w:r>
    </w:p>
    <w:p w:rsidR="00941505" w:rsidRPr="00FB0FEE" w:rsidRDefault="001938B2" w:rsidP="001938B2">
      <w:pPr>
        <w:shd w:val="clear" w:color="auto" w:fill="FFFFFF"/>
        <w:spacing w:after="135" w:line="360" w:lineRule="auto"/>
        <w:rPr>
          <w:ins w:id="19" w:author="Unknow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38B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15 слайд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F2230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ins w:id="20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«Да это была собака, огромная, черная как смоль</w:t>
        </w:r>
        <w:proofErr w:type="gramStart"/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… И</w:t>
        </w:r>
        <w:proofErr w:type="gramEnd"/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з её пасти вырывалось пламя, глаза метали искры, по морде и загривку переливался мерцающий огонь. Ни в чьем воспаленном мозгу не могло возникнуть видение более страшного, более омерзительного, чем это адское существо, выскочившее на нас из тумана. … Чудовище лежало перед нами… Его огромная пасть все еще светилось голубоватым пламенем, глубоко сидящие дикие глаза были обведены огненными кругами. Я дотронулся до этой светящейся головы, и отняв руку, увидел, что мои пальцы тоже засветились в темноте...»</w:t>
        </w:r>
      </w:ins>
    </w:p>
    <w:p w:rsidR="00941505" w:rsidRPr="00FB0FEE" w:rsidRDefault="00941505" w:rsidP="00FB0FEE">
      <w:pPr>
        <w:shd w:val="clear" w:color="auto" w:fill="FFFFFF"/>
        <w:spacing w:after="135" w:line="360" w:lineRule="auto"/>
        <w:rPr>
          <w:ins w:id="21" w:author="Unknow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ins w:id="22" w:author="Unknown">
        <w:r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- Фосфор, - сказал я.</w:t>
        </w:r>
      </w:ins>
    </w:p>
    <w:p w:rsidR="00941505" w:rsidRPr="0093172E" w:rsidRDefault="00941505" w:rsidP="00FB0FEE">
      <w:pPr>
        <w:shd w:val="clear" w:color="auto" w:fill="FFFFFF"/>
        <w:spacing w:after="135" w:line="360" w:lineRule="auto"/>
        <w:rPr>
          <w:ins w:id="23" w:author="Unknown"/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ins w:id="24" w:author="Unknown">
        <w:r w:rsidRPr="0093172E">
          <w:rPr>
            <w:rFonts w:ascii="Times New Roman" w:eastAsia="Times New Roman" w:hAnsi="Times New Roman" w:cs="Times New Roman"/>
            <w:color w:val="FF0000"/>
            <w:sz w:val="24"/>
            <w:szCs w:val="24"/>
            <w:lang w:eastAsia="ru-RU"/>
          </w:rPr>
          <w:t xml:space="preserve">В чем </w:t>
        </w:r>
      </w:ins>
      <w:r w:rsidR="001938B2" w:rsidRPr="0093172E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химическая </w:t>
      </w:r>
      <w:ins w:id="25" w:author="Unknown">
        <w:r w:rsidRPr="0093172E">
          <w:rPr>
            <w:rFonts w:ascii="Times New Roman" w:eastAsia="Times New Roman" w:hAnsi="Times New Roman" w:cs="Times New Roman"/>
            <w:color w:val="FF0000"/>
            <w:sz w:val="24"/>
            <w:szCs w:val="24"/>
            <w:lang w:eastAsia="ru-RU"/>
          </w:rPr>
          <w:t>ошибка автора?</w:t>
        </w:r>
        <w:bookmarkStart w:id="26" w:name="_GoBack"/>
        <w:bookmarkEnd w:id="26"/>
      </w:ins>
    </w:p>
    <w:p w:rsidR="00941505" w:rsidRPr="00FB0FEE" w:rsidRDefault="00EF2230" w:rsidP="00FB0FEE">
      <w:pPr>
        <w:shd w:val="clear" w:color="auto" w:fill="FFFFFF"/>
        <w:spacing w:after="135" w:line="360" w:lineRule="auto"/>
        <w:ind w:firstLine="708"/>
        <w:rPr>
          <w:ins w:id="27" w:author="Unknow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Чтобы ответит на этот вопрос вы можете воспользоваться материалом учебника на стр. </w:t>
      </w:r>
      <w:r w:rsidR="007A7666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104. </w:t>
      </w:r>
      <w:ins w:id="28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Фосфор действительно светится в темноте, вернее белый фосфор, аллотропное видоизменение фосфора. Это объясняется тем, что пары Р4 окисляются кислородом воздуха. Но белый фосфор способен самовоспламеняться на воздухе или при трении. Кроме того, он чрезвычайно ядовит: 0,1 г. вещества - смертельная доза. Если бы на шерсть собаки действительно был нанесен белый фосфор, она немедленно получила бы ожоги от его воспламенения. А фосфор, нанесенный на язык, зубы вызвал бы моментальное отравление.</w:t>
        </w:r>
      </w:ins>
    </w:p>
    <w:p w:rsidR="007A7666" w:rsidRPr="00FB0FEE" w:rsidRDefault="007A7666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</w:t>
      </w:r>
      <w:ins w:id="29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 xml:space="preserve">елый фосфор </w:t>
        </w:r>
      </w:ins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воздухе </w:t>
      </w:r>
      <w:ins w:id="30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самовоспламен</w:t>
        </w:r>
      </w:ins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яется.</w:t>
      </w:r>
    </w:p>
    <w:p w:rsidR="007A7666" w:rsidRPr="00FB0FEE" w:rsidRDefault="007A7666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Хорошо молодцы ребята, а теперь вам необходимо самостоятельно решить следующую цепочку превращении</w:t>
      </w:r>
      <w:r w:rsidR="008B262C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незабываем уравнять реакции</w:t>
      </w: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41505" w:rsidRPr="001938B2" w:rsidRDefault="001938B2" w:rsidP="001938B2">
      <w:pPr>
        <w:pStyle w:val="ad"/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938B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Слайд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938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ins w:id="31" w:author="Unknown">
        <w:r w:rsidR="00941505" w:rsidRPr="001938B2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 xml:space="preserve">записать цепочку наблюдаемых превращений </w:t>
        </w:r>
        <w:proofErr w:type="gramStart"/>
        <w:r w:rsidR="00941505" w:rsidRPr="001938B2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Р</w:t>
        </w:r>
        <w:proofErr w:type="gramEnd"/>
        <w:r w:rsidR="00941505" w:rsidRPr="001938B2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 xml:space="preserve"> → Р</w:t>
        </w:r>
        <w:r w:rsidR="00941505" w:rsidRPr="001938B2">
          <w:rPr>
            <w:rFonts w:ascii="Times New Roman" w:eastAsia="Times New Roman" w:hAnsi="Times New Roman" w:cs="Times New Roman"/>
            <w:color w:val="333333"/>
            <w:sz w:val="24"/>
            <w:szCs w:val="24"/>
            <w:vertAlign w:val="subscript"/>
            <w:lang w:eastAsia="ru-RU"/>
          </w:rPr>
          <w:t>2</w:t>
        </w:r>
        <w:r w:rsidR="00941505" w:rsidRPr="001938B2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О</w:t>
        </w:r>
        <w:r w:rsidR="00941505" w:rsidRPr="001938B2">
          <w:rPr>
            <w:rFonts w:ascii="Times New Roman" w:eastAsia="Times New Roman" w:hAnsi="Times New Roman" w:cs="Times New Roman"/>
            <w:color w:val="333333"/>
            <w:sz w:val="24"/>
            <w:szCs w:val="24"/>
            <w:vertAlign w:val="subscript"/>
            <w:lang w:eastAsia="ru-RU"/>
          </w:rPr>
          <w:t>5</w:t>
        </w:r>
        <w:r w:rsidR="00941505" w:rsidRPr="001938B2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 → Н</w:t>
        </w:r>
        <w:r w:rsidR="00941505" w:rsidRPr="001938B2">
          <w:rPr>
            <w:rFonts w:ascii="Times New Roman" w:eastAsia="Times New Roman" w:hAnsi="Times New Roman" w:cs="Times New Roman"/>
            <w:color w:val="333333"/>
            <w:sz w:val="24"/>
            <w:szCs w:val="24"/>
            <w:vertAlign w:val="subscript"/>
            <w:lang w:eastAsia="ru-RU"/>
          </w:rPr>
          <w:t>3</w:t>
        </w:r>
        <w:r w:rsidR="00941505" w:rsidRPr="001938B2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РО</w:t>
        </w:r>
        <w:r w:rsidR="00941505" w:rsidRPr="001938B2">
          <w:rPr>
            <w:rFonts w:ascii="Times New Roman" w:eastAsia="Times New Roman" w:hAnsi="Times New Roman" w:cs="Times New Roman"/>
            <w:color w:val="333333"/>
            <w:sz w:val="24"/>
            <w:szCs w:val="24"/>
            <w:vertAlign w:val="subscript"/>
            <w:lang w:eastAsia="ru-RU"/>
          </w:rPr>
          <w:t>4</w:t>
        </w:r>
        <w:r w:rsidR="00941505" w:rsidRPr="001938B2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 …</w:t>
        </w:r>
      </w:ins>
    </w:p>
    <w:p w:rsidR="007A7666" w:rsidRPr="00FB0FEE" w:rsidRDefault="001938B2" w:rsidP="00FB0FEE">
      <w:p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938B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17 слайд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A7666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7A7666" w:rsidRPr="00FB0F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4Р+5О</w:t>
      </w:r>
      <w:r w:rsidR="007A7666" w:rsidRPr="00FB0F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  <w:t>2</w:t>
      </w:r>
      <w:r w:rsidR="007A7666" w:rsidRPr="00FB0F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=2Р</w:t>
      </w:r>
      <w:r w:rsidR="007A7666" w:rsidRPr="00FB0F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  <w:t>2</w:t>
      </w:r>
      <w:r w:rsidR="007A7666" w:rsidRPr="00FB0F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</w:t>
      </w:r>
      <w:r w:rsidR="007A7666" w:rsidRPr="00FB0F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  <w:t>5</w:t>
      </w:r>
      <w:r w:rsidR="007A7666" w:rsidRPr="00FB0F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</w:p>
    <w:p w:rsidR="00AE782F" w:rsidRPr="00FB0FEE" w:rsidRDefault="00AE782F" w:rsidP="00FB0FEE">
      <w:p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B0F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Р</w:t>
      </w:r>
      <w:r w:rsidRPr="00FB0F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  <w:t>2</w:t>
      </w:r>
      <w:r w:rsidRPr="00FB0F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</w:t>
      </w:r>
      <w:r w:rsidRPr="00FB0F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vertAlign w:val="subscript"/>
        </w:rPr>
        <w:t>5</w:t>
      </w:r>
      <w:r w:rsidRPr="00FB0F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+ 3</w:t>
      </w:r>
      <w:ins w:id="32" w:author="Unknown">
        <w:r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Н</w:t>
        </w:r>
      </w:ins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  <w:lang w:eastAsia="ru-RU"/>
        </w:rPr>
        <w:t>2</w:t>
      </w:r>
      <w:ins w:id="33" w:author="Unknown">
        <w:r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О</w:t>
        </w:r>
      </w:ins>
      <w:r w:rsidRPr="00FB0FE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=</w:t>
      </w: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</w:t>
      </w:r>
      <w:ins w:id="34" w:author="Unknown">
        <w:r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Н</w:t>
        </w:r>
        <w:r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vertAlign w:val="subscript"/>
            <w:lang w:eastAsia="ru-RU"/>
          </w:rPr>
          <w:t>3</w:t>
        </w:r>
        <w:r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РО</w:t>
        </w:r>
        <w:r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vertAlign w:val="subscript"/>
            <w:lang w:eastAsia="ru-RU"/>
          </w:rPr>
          <w:t>4</w:t>
        </w:r>
        <w:r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 </w:t>
        </w:r>
      </w:ins>
    </w:p>
    <w:p w:rsidR="008B262C" w:rsidRPr="00FB0FEE" w:rsidRDefault="008B262C" w:rsidP="00FB0FEE">
      <w:p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Итак</w:t>
      </w:r>
      <w:proofErr w:type="gramEnd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 всё написали, </w:t>
      </w:r>
      <w:ins w:id="35" w:author="Unknown">
        <w:r w:rsidRPr="00FB0FEE">
          <w:rPr>
            <w:rFonts w:ascii="Times New Roman" w:eastAsia="Times New Roman" w:hAnsi="Times New Roman" w:cs="Times New Roman"/>
            <w:i/>
            <w:iCs/>
            <w:color w:val="333333"/>
            <w:sz w:val="24"/>
            <w:szCs w:val="24"/>
            <w:lang w:eastAsia="ru-RU"/>
          </w:rPr>
          <w:t>осуществляют взаимоконтроль</w:t>
        </w:r>
      </w:ins>
      <w:r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а </w:t>
      </w: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теперь проверим с записями на экране, если всё верно ставите себе в оценочные листы баллы. Если есть недочёты исправляйте.</w:t>
      </w:r>
    </w:p>
    <w:p w:rsidR="008B262C" w:rsidRPr="00FB0FEE" w:rsidRDefault="00324288" w:rsidP="00FB0FEE">
      <w:p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428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Слайд 18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B262C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 </w:t>
      </w:r>
      <w:proofErr w:type="gramStart"/>
      <w:r w:rsidR="008B262C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смотрю</w:t>
      </w:r>
      <w:proofErr w:type="gramEnd"/>
      <w:r w:rsidR="008B262C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ребята вы немножко устали, давайте чуть отдохнем и проведем</w:t>
      </w:r>
      <w:r w:rsidR="00DD58A9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B262C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разминку для глаз. Положите перед собой таблицу Менделеева. Я буду называть характеристику элемента, а вы должны будете назвать элемент. И так приступим.</w:t>
      </w:r>
      <w:r w:rsidR="00EB1F03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EB1F03" w:rsidRPr="00FB0FEE" w:rsidRDefault="00EB1F03" w:rsidP="00FB0FEE">
      <w:p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найдите в таблице самый электроотрицательный элемент (фтор)</w:t>
      </w:r>
    </w:p>
    <w:p w:rsidR="00EB1F03" w:rsidRPr="00FB0FEE" w:rsidRDefault="00EB1F03" w:rsidP="00FB0FEE">
      <w:p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опустите взгляд вниз по группе и назовите твердый галоген (йод)</w:t>
      </w:r>
    </w:p>
    <w:p w:rsidR="00EB1F03" w:rsidRPr="00FB0FEE" w:rsidRDefault="00EB1F03" w:rsidP="00FB0FEE">
      <w:p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переведите взгляд на лево по периоду, и назовите метал названный в честь луны (серебро)</w:t>
      </w:r>
    </w:p>
    <w:p w:rsidR="00EB1F03" w:rsidRPr="00FB0FEE" w:rsidRDefault="00EB1F03" w:rsidP="00FB0FEE">
      <w:p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опустите взгляд вниз и назови</w:t>
      </w:r>
      <w:r w:rsidR="00324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 самый активный метал (</w:t>
      </w:r>
      <w:proofErr w:type="spellStart"/>
      <w:r w:rsidR="00324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франций</w:t>
      </w:r>
      <w:proofErr w:type="spellEnd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EB1F03" w:rsidRPr="00FB0FEE" w:rsidRDefault="00EB1F03" w:rsidP="00FB0FEE">
      <w:p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последнее по диагонали устремите взгляд и назовите элемент под номером 9 (фтор)</w:t>
      </w:r>
    </w:p>
    <w:p w:rsidR="00941505" w:rsidRPr="00FB0FEE" w:rsidRDefault="00324288" w:rsidP="00FB0FEE">
      <w:pPr>
        <w:shd w:val="clear" w:color="auto" w:fill="FFFFFF"/>
        <w:spacing w:before="100" w:beforeAutospacing="1" w:after="100" w:afterAutospacing="1" w:line="360" w:lineRule="auto"/>
        <w:ind w:left="360"/>
        <w:rPr>
          <w:ins w:id="36" w:author="Unknow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428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Слайд 19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Хорошо </w:t>
      </w:r>
      <w:r w:rsidR="008B262C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нам пора двигаться дальше. </w:t>
      </w:r>
      <w:r w:rsidR="00741BEC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Держим курс на </w:t>
      </w:r>
      <w:ins w:id="37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 xml:space="preserve"> «КАРБОНИУМ».</w:t>
        </w:r>
      </w:ins>
    </w:p>
    <w:p w:rsidR="00941505" w:rsidRPr="00FB0FEE" w:rsidRDefault="00324288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ассмотрим характеристику  этого элемента </w:t>
      </w:r>
      <w:r w:rsidR="00741BEC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плану:</w:t>
      </w:r>
    </w:p>
    <w:p w:rsidR="00741BEC" w:rsidRPr="00FB0FEE" w:rsidRDefault="00741BEC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</w:t>
      </w:r>
      <w:r w:rsidR="00324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какой группе находится углерод, в каком периоде</w:t>
      </w: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(4 группа)</w:t>
      </w:r>
    </w:p>
    <w:p w:rsidR="00741BEC" w:rsidRPr="00FB0FEE" w:rsidRDefault="00741BEC" w:rsidP="00FB0FEE">
      <w:pPr>
        <w:shd w:val="clear" w:color="auto" w:fill="FFFFFF"/>
        <w:spacing w:after="135" w:line="360" w:lineRule="auto"/>
        <w:rPr>
          <w:ins w:id="38" w:author="Unknow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аллатропные</w:t>
      </w:r>
      <w:proofErr w:type="spellEnd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модификации углерода (уголь, графит, алмаз)</w:t>
      </w:r>
    </w:p>
    <w:p w:rsidR="00941505" w:rsidRPr="00FB0FEE" w:rsidRDefault="00941505" w:rsidP="00324288">
      <w:pPr>
        <w:shd w:val="clear" w:color="auto" w:fill="FFFFFF"/>
        <w:spacing w:after="135" w:line="360" w:lineRule="auto"/>
        <w:ind w:firstLine="708"/>
        <w:rPr>
          <w:ins w:id="39" w:author="Unknow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ins w:id="40" w:author="Unknown">
        <w:r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Углерод – химический элемент 4 группы периодической системы. История знакомства человека с этим веществом уходит далеко в глубь веков. Важную геохимическую роль играет угарный газ, углекислый газ и угольная кислота…</w:t>
        </w:r>
      </w:ins>
    </w:p>
    <w:p w:rsidR="00324288" w:rsidRDefault="00941505" w:rsidP="00324288">
      <w:pPr>
        <w:pStyle w:val="aa"/>
        <w:spacing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ins w:id="41" w:author="Unknown">
        <w:r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 А сейчас посмотрите</w:t>
        </w:r>
      </w:ins>
      <w:r w:rsidR="00324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r w:rsidR="00EA7319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экран ребята. </w:t>
      </w:r>
    </w:p>
    <w:p w:rsidR="00EA7319" w:rsidRPr="00324288" w:rsidRDefault="00324288" w:rsidP="00324288">
      <w:pPr>
        <w:pStyle w:val="aa"/>
        <w:spacing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2428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20 слайд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EA7319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Проблемный вопрос – Загадка собачьей пещеры?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A7319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который мы должны ответить.    </w:t>
      </w:r>
      <w:r w:rsidR="00EA7319" w:rsidRPr="00FB0FEE">
        <w:rPr>
          <w:rFonts w:ascii="Times New Roman" w:hAnsi="Times New Roman" w:cs="Times New Roman"/>
          <w:sz w:val="24"/>
          <w:szCs w:val="24"/>
        </w:rPr>
        <w:t>В некоторых местах земного шара углекислый газ постоянно в больших количествах выделяется из глубины земли. Около двадцати столетий известна человечеству «Собачья пещера» возле Неаполя. Собаки, попадающие в эту пещеру, задыхаются и погибают, хотя для человека пребывание в пещере безопасно. Отсюда и название произошло.</w:t>
      </w:r>
      <w:r w:rsidR="00EA7319" w:rsidRPr="00FB0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A7319" w:rsidRPr="00FB0FEE" w:rsidRDefault="00EA7319" w:rsidP="00FB0FEE">
      <w:pPr>
        <w:pStyle w:val="aa"/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B0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Проблемный вопрос:  </w:t>
      </w:r>
      <w:r w:rsidRPr="00FB0FEE">
        <w:rPr>
          <w:rFonts w:ascii="Times New Roman" w:hAnsi="Times New Roman" w:cs="Times New Roman"/>
          <w:b/>
          <w:sz w:val="24"/>
          <w:szCs w:val="24"/>
        </w:rPr>
        <w:t xml:space="preserve">почему человеку в пещере безопасно, а животные гибнут? </w:t>
      </w:r>
    </w:p>
    <w:p w:rsidR="00324288" w:rsidRDefault="00EA7319" w:rsidP="00FB0FEE">
      <w:pPr>
        <w:pStyle w:val="aa"/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B0FEE">
        <w:rPr>
          <w:rFonts w:ascii="Times New Roman" w:hAnsi="Times New Roman" w:cs="Times New Roman"/>
          <w:b/>
          <w:sz w:val="24"/>
          <w:szCs w:val="24"/>
        </w:rPr>
        <w:t xml:space="preserve">Ответ   - </w:t>
      </w:r>
      <w:r w:rsidRPr="00FB0F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 в том, что примерно до пояса человека пещера заполнена тяжелым (по сравнению с азотом и кислородом) углекислым газом. Поскольку голова человека находится в воздушном слое, то он не ощущает никаких неудобств. Собака же при ее росте оказывается в атмосфере углекислого газа и потому задыхается.</w:t>
      </w:r>
      <w:r w:rsidRPr="00FB0FEE">
        <w:rPr>
          <w:rFonts w:ascii="Times New Roman" w:hAnsi="Times New Roman" w:cs="Times New Roman"/>
          <w:sz w:val="24"/>
          <w:szCs w:val="24"/>
        </w:rPr>
        <w:t xml:space="preserve"> </w:t>
      </w:r>
      <w:r w:rsidRPr="00FB0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7319" w:rsidRPr="00FB0FEE" w:rsidRDefault="00324288" w:rsidP="00324288">
      <w:pPr>
        <w:pStyle w:val="aa"/>
        <w:spacing w:line="360" w:lineRule="auto"/>
        <w:ind w:firstLine="708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2428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21 слайд</w:t>
      </w:r>
      <w:r w:rsidR="00EA7319" w:rsidRPr="00FB0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Проблемный вопрос</w:t>
      </w:r>
      <w:r w:rsidR="00EA7319" w:rsidRPr="00FB0F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A7319" w:rsidRPr="00FB0FE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Почему </w:t>
      </w:r>
      <w:r w:rsidR="00EA7319" w:rsidRPr="00FB0FEE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марта по сентябрь</w:t>
      </w:r>
      <w:r w:rsidR="00EA7319" w:rsidRPr="00FB0FE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содержание СО</w:t>
      </w:r>
      <w:proofErr w:type="gramStart"/>
      <w:r w:rsidR="00EA7319" w:rsidRPr="00FB0FEE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eastAsia="ru-RU"/>
        </w:rPr>
        <w:t>2</w:t>
      </w:r>
      <w:proofErr w:type="gramEnd"/>
      <w:r w:rsidR="00EA7319" w:rsidRPr="00FB0FEE">
        <w:rPr>
          <w:rFonts w:ascii="Times New Roman" w:eastAsia="Times New Roman" w:hAnsi="Times New Roman" w:cs="Times New Roman"/>
          <w:color w:val="222222"/>
          <w:sz w:val="24"/>
          <w:szCs w:val="24"/>
          <w:vertAlign w:val="subscript"/>
          <w:lang w:eastAsia="ru-RU"/>
        </w:rPr>
        <w:t xml:space="preserve"> </w:t>
      </w:r>
      <w:r w:rsidR="00EA7319" w:rsidRPr="00FB0FE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атмосфере падает, а с октября по февраль — повышается?</w:t>
      </w:r>
    </w:p>
    <w:p w:rsidR="00324288" w:rsidRDefault="000370FD" w:rsidP="00FB0FEE">
      <w:pPr>
        <w:spacing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32428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lastRenderedPageBreak/>
        <w:t>- Ответ.</w:t>
      </w:r>
      <w:r w:rsidRPr="00FB0FE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EA7319" w:rsidRPr="00FB0FE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 марта по сентябрь углекислый газ принимает участие в процессе фотосинтеза, поэтому и уменьшается  его концентрация в атмосфере</w:t>
      </w:r>
      <w:r w:rsidRPr="00FB0FE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</w:p>
    <w:p w:rsidR="00222CED" w:rsidRDefault="00222CED" w:rsidP="00324288">
      <w:pPr>
        <w:spacing w:line="360" w:lineRule="auto"/>
        <w:ind w:firstLine="36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22CE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22 слайд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0370FD" w:rsidRPr="00FB0FE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Молодцы ребята, а теперь давайте вспомним сорбические свойства угле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рода, и опытным путем докажем его способность </w:t>
      </w:r>
      <w:r w:rsidR="000370FD" w:rsidRPr="00FB0FE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впитывать в себя вещества. </w:t>
      </w:r>
    </w:p>
    <w:p w:rsidR="002D09AF" w:rsidRPr="00FB0FEE" w:rsidRDefault="00222CED" w:rsidP="00324288">
      <w:pPr>
        <w:spacing w:line="360" w:lineRule="auto"/>
        <w:ind w:firstLine="36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222CE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23 слайд</w:t>
      </w:r>
      <w:proofErr w:type="gramStart"/>
      <w:r w:rsidRPr="00FB0FE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0370FD" w:rsidRPr="00FB0FE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</w:t>
      </w:r>
      <w:proofErr w:type="gramEnd"/>
      <w:r w:rsidR="000370FD" w:rsidRPr="00FB0FE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 прежде чем начать опыт необходимо вспомнить технику  безопасности. </w:t>
      </w:r>
    </w:p>
    <w:p w:rsidR="002D09AF" w:rsidRPr="00FB0FEE" w:rsidRDefault="002D09AF" w:rsidP="00FB0FEE">
      <w:pPr>
        <w:pStyle w:val="ad"/>
        <w:numPr>
          <w:ilvl w:val="0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E5E5E5"/>
          <w:lang w:eastAsia="ru-RU"/>
        </w:rPr>
        <w:t xml:space="preserve">Химические реактивы следует использовать строго в требуемом количестве. </w:t>
      </w:r>
    </w:p>
    <w:p w:rsidR="002D09AF" w:rsidRPr="00FB0FEE" w:rsidRDefault="002D09AF" w:rsidP="00FB0FEE">
      <w:pPr>
        <w:pStyle w:val="ad"/>
        <w:numPr>
          <w:ilvl w:val="0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E5E5E5"/>
          <w:lang w:eastAsia="ru-RU"/>
        </w:rPr>
        <w:t xml:space="preserve">Следует соблюдать последовательность добавления или смешения реагентов. </w:t>
      </w:r>
    </w:p>
    <w:p w:rsidR="002D09AF" w:rsidRPr="00FB0FEE" w:rsidRDefault="002D09AF" w:rsidP="00FB0FEE">
      <w:pPr>
        <w:pStyle w:val="ad"/>
        <w:numPr>
          <w:ilvl w:val="0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E5E5E5"/>
          <w:lang w:eastAsia="ru-RU"/>
        </w:rPr>
        <w:t xml:space="preserve">Категорически запрещается пробовать химические вещества на вкус и определять запах. </w:t>
      </w:r>
    </w:p>
    <w:p w:rsidR="00EA7319" w:rsidRPr="00FB0FEE" w:rsidRDefault="002D09AF" w:rsidP="00FB0FEE">
      <w:pPr>
        <w:pStyle w:val="ad"/>
        <w:numPr>
          <w:ilvl w:val="0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E5E5E5"/>
          <w:lang w:eastAsia="ru-RU"/>
        </w:rPr>
        <w:t>Работать надо стараться аккуратно, не рассыпая и не проливая реактивы на рабочее место.</w:t>
      </w:r>
    </w:p>
    <w:p w:rsidR="00222CED" w:rsidRDefault="002D09AF" w:rsidP="00222CED">
      <w:pPr>
        <w:spacing w:before="12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и мы попробуем с помощью активированного угля очистить раствор перманганата калия от растворенного вещества. Мы с вами на опыте рассмотрели поглощение растворенных в воде веществ. </w:t>
      </w:r>
    </w:p>
    <w:p w:rsidR="002D09AF" w:rsidRPr="00FB0FEE" w:rsidRDefault="00222CED" w:rsidP="00222CED">
      <w:pPr>
        <w:spacing w:before="12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CE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24 слайд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9AF" w:rsidRPr="00FB0FEE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(Ученики в колбу со слабым раствором перманганата калия помещают таблетки активированного угля. При взбалтывании наблюдается обесцвечивание раствора.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D09AF" w:rsidRPr="00FB0F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фильтруют раствор (для экономии времени, учитель заранее готовит воронку с  влажным фильтром).)</w:t>
      </w:r>
      <w:proofErr w:type="gramEnd"/>
    </w:p>
    <w:p w:rsidR="002D09AF" w:rsidRPr="00FB0FEE" w:rsidRDefault="002D09AF" w:rsidP="00FB0FEE">
      <w:pPr>
        <w:spacing w:before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ребята, все спра</w:t>
      </w:r>
      <w:r w:rsidR="00222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вились. А теперь сделаем </w:t>
      </w:r>
      <w:proofErr w:type="gramStart"/>
      <w:r w:rsidR="00222C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</w:t>
      </w:r>
      <w:proofErr w:type="gramEnd"/>
      <w:r w:rsidR="00222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дайте  определение понятиям адсорбции и десорбции. Делают записи в технологической карте. </w:t>
      </w:r>
    </w:p>
    <w:p w:rsidR="002D09AF" w:rsidRPr="00FB0FEE" w:rsidRDefault="00222CED" w:rsidP="00FB0FEE">
      <w:pPr>
        <w:spacing w:before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CED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25 слайд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2D09AF" w:rsidRPr="00FB0FE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Адсорбция - поглощение газообразных или растворенных веществ поверхностью твердого вещества. Обратный процесс – десорбция.</w:t>
      </w:r>
    </w:p>
    <w:p w:rsidR="00941505" w:rsidRPr="00FB0FEE" w:rsidRDefault="00222CED" w:rsidP="00FB0FEE">
      <w:pPr>
        <w:shd w:val="clear" w:color="auto" w:fill="FFFFFF"/>
        <w:spacing w:after="135" w:line="360" w:lineRule="auto"/>
        <w:rPr>
          <w:ins w:id="42" w:author="Unknow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22CE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26 слайд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5D5" w:rsidRPr="00FB0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Молодцы ребята. Двигаемся дальше. </w:t>
      </w:r>
      <w:ins w:id="43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 Итак, последний пункт нашего маршрута – «СИЛИЦИУМ».</w:t>
        </w:r>
      </w:ins>
    </w:p>
    <w:p w:rsidR="00BF05D5" w:rsidRPr="00FB0FEE" w:rsidRDefault="00BF05D5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И так </w:t>
      </w:r>
      <w:ins w:id="44" w:author="Unknown"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расскажет нам об этой удивительной стране</w:t>
        </w:r>
        <w:proofErr w:type="gramStart"/>
        <w:r w:rsidR="0094150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.</w:t>
        </w:r>
      </w:ins>
      <w:proofErr w:type="gramEnd"/>
      <w:r w:rsidRPr="00FB0F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gramStart"/>
      <w:r w:rsidRPr="00FB0F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</w:t>
      </w:r>
      <w:proofErr w:type="gramEnd"/>
      <w:r w:rsidRPr="00FB0F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 плану</w:t>
      </w:r>
      <w:r w:rsidR="00222CE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BF05D5" w:rsidRPr="00FB0FEE" w:rsidRDefault="00BF05D5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в какой </w:t>
      </w:r>
      <w:r w:rsidR="00222C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группе находится кремнии   </w:t>
      </w: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(4 группа)</w:t>
      </w:r>
    </w:p>
    <w:p w:rsidR="00BF05D5" w:rsidRPr="00FB0FEE" w:rsidRDefault="00BF05D5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365DEA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каком периоде (3 период)</w:t>
      </w:r>
    </w:p>
    <w:p w:rsidR="00941505" w:rsidRPr="00FB0FEE" w:rsidRDefault="00365DEA" w:rsidP="00FB0FEE">
      <w:pPr>
        <w:shd w:val="clear" w:color="auto" w:fill="FFFFFF"/>
        <w:spacing w:after="135" w:line="360" w:lineRule="auto"/>
        <w:rPr>
          <w:ins w:id="45" w:author="Unknown"/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сколько электронов на последнем уровне (4 электрона)</w:t>
      </w:r>
    </w:p>
    <w:p w:rsidR="00941505" w:rsidRPr="00FB0FEE" w:rsidRDefault="00222CED" w:rsidP="00FB0FEE">
      <w:pPr>
        <w:shd w:val="clear" w:color="auto" w:fill="FFFFFF"/>
        <w:spacing w:after="135" w:line="360" w:lineRule="auto"/>
        <w:ind w:firstLine="708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222CE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27 слайд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B34CA2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Хорошо ребята, наша с вами задача на этой станции выполнить мини -  проект, </w:t>
      </w:r>
      <w:r w:rsidR="00EC21C7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в </w:t>
      </w:r>
      <w:r w:rsidR="00B34CA2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ваших маршрутных листах  по теме «Применение кремния</w:t>
      </w:r>
      <w:r w:rsidR="00EC21C7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и его соединении</w:t>
      </w:r>
      <w:r w:rsidR="00B34CA2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», работаете в парах, используя дополнительный материал</w:t>
      </w:r>
      <w:r w:rsidR="00EC21C7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</w:t>
      </w:r>
      <w:r w:rsidR="00B34CA2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вы должны заполнить схему, затем мы с вами обобщим данные</w:t>
      </w:r>
      <w:r w:rsidR="00EC21C7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</w:p>
    <w:p w:rsidR="000D7219" w:rsidRPr="00FB0FEE" w:rsidRDefault="000D7219" w:rsidP="00FB0FEE">
      <w:pPr>
        <w:shd w:val="clear" w:color="auto" w:fill="FFFFFF"/>
        <w:spacing w:after="135" w:line="360" w:lineRule="auto"/>
        <w:ind w:firstLine="708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</w:p>
    <w:p w:rsidR="000D7219" w:rsidRPr="00FB0FEE" w:rsidRDefault="000D7219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</w:p>
    <w:p w:rsidR="000D7219" w:rsidRPr="00FB0FEE" w:rsidRDefault="000D7219" w:rsidP="00FB0FEE">
      <w:pPr>
        <w:shd w:val="clear" w:color="auto" w:fill="FFFFFF"/>
        <w:spacing w:after="135" w:line="360" w:lineRule="auto"/>
        <w:ind w:firstLine="708"/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val="en-US" w:eastAsia="ru-RU"/>
        </w:rPr>
        <w:t>Si</w:t>
      </w:r>
      <w:r w:rsidRPr="00FB0FEE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 xml:space="preserve"> и его соединения – используется: стекло, цемент, кирпич, фарфор, керамика, фаянс, клей, асбест, силикон, гранит и.т.д.</w:t>
      </w:r>
    </w:p>
    <w:p w:rsidR="000D7219" w:rsidRPr="00FB0FEE" w:rsidRDefault="00036536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Молодцы ребята, </w:t>
      </w:r>
      <w:r w:rsidR="00365DEA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за проектную работу если вы привели более 5 примеров использования ставите 5 баллов, если менее 5 </w:t>
      </w:r>
      <w:proofErr w:type="gramStart"/>
      <w:r w:rsidR="00365DEA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примеров</w:t>
      </w:r>
      <w:proofErr w:type="gramEnd"/>
      <w:r w:rsidR="00365DEA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то 3 балла в оценочный лист.</w:t>
      </w:r>
    </w:p>
    <w:p w:rsidR="009C548A" w:rsidRPr="00FB0FEE" w:rsidRDefault="00222CED" w:rsidP="00FB0FEE">
      <w:pPr>
        <w:shd w:val="clear" w:color="auto" w:fill="FFFFFF"/>
        <w:spacing w:after="135" w:line="360" w:lineRule="auto"/>
        <w:ind w:firstLine="708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r w:rsidRPr="00222CE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28 слайд</w:t>
      </w:r>
      <w:proofErr w:type="gramStart"/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r w:rsidR="00036536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</w:t>
      </w:r>
      <w:proofErr w:type="gramEnd"/>
      <w:r w:rsidR="00036536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а </w:t>
      </w:r>
      <w:r w:rsidR="009C548A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территории нашей республики есть организации </w:t>
      </w:r>
      <w:r w:rsidR="00036536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занимающиеся Силикатной промышленностью,  </w:t>
      </w:r>
      <w:r w:rsidR="009C548A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на примере «Завод силикатного кирпича» в Усть – </w:t>
      </w:r>
      <w:proofErr w:type="spellStart"/>
      <w:r w:rsidR="009C548A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Джегуте</w:t>
      </w:r>
      <w:proofErr w:type="spellEnd"/>
      <w:r w:rsidR="009C548A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«Производство УКЗ - Выбор» в ауле </w:t>
      </w:r>
      <w:proofErr w:type="spellStart"/>
      <w:r w:rsidR="009C548A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Эркен</w:t>
      </w:r>
      <w:proofErr w:type="spellEnd"/>
      <w:r w:rsidR="009C548A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– Юрт, «</w:t>
      </w:r>
      <w:proofErr w:type="spellStart"/>
      <w:r w:rsidR="009C548A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Кавказцемент</w:t>
      </w:r>
      <w:proofErr w:type="spellEnd"/>
      <w:r w:rsidR="00036536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- </w:t>
      </w:r>
      <w:r w:rsidR="009C548A" w:rsidRPr="00FB0F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Цементный завод КЧР», и многие другие.</w:t>
      </w:r>
    </w:p>
    <w:p w:rsidR="000D7219" w:rsidRDefault="00222CED" w:rsidP="00FB0FEE">
      <w:pPr>
        <w:shd w:val="clear" w:color="auto" w:fill="FFFFFF"/>
        <w:spacing w:after="135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22CE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29 слайд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65DEA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так ребята, мы посетили все станции теперь наш путь лежит домой, чтобы добраться до дома быстрее, предлагаю </w:t>
      </w:r>
      <w:r w:rsidR="00AA15D4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выполнить следующий тест</w:t>
      </w:r>
      <w:r w:rsidR="00365DEA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r w:rsidR="00AA15D4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(карточки)</w:t>
      </w:r>
    </w:p>
    <w:p w:rsidR="00980C33" w:rsidRPr="00980C33" w:rsidRDefault="00980C33" w:rsidP="00FB0FEE">
      <w:pPr>
        <w:shd w:val="clear" w:color="auto" w:fill="FFFFFF"/>
        <w:spacing w:after="135" w:line="360" w:lineRule="auto"/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0C3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Слайд 30</w:t>
      </w:r>
    </w:p>
    <w:p w:rsidR="00AA15D4" w:rsidRPr="00FB0FEE" w:rsidRDefault="00AA15D4" w:rsidP="00FB0FEE">
      <w:pPr>
        <w:pStyle w:val="ad"/>
        <w:numPr>
          <w:ilvl w:val="0"/>
          <w:numId w:val="8"/>
        </w:num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Азот и</w:t>
      </w:r>
      <w:r w:rsidR="005C3873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5C3873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spellEnd"/>
      <w:r w:rsidR="005C3873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фосфор это элементы 5 группы. (да)</w:t>
      </w:r>
    </w:p>
    <w:p w:rsidR="005C3873" w:rsidRPr="00FB0FEE" w:rsidRDefault="005C3873" w:rsidP="00FB0FEE">
      <w:pPr>
        <w:pStyle w:val="ad"/>
        <w:numPr>
          <w:ilvl w:val="0"/>
          <w:numId w:val="8"/>
        </w:num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Кремний расположен во втором периоде</w:t>
      </w:r>
      <w:proofErr w:type="gram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gram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proofErr w:type="gramEnd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ет)</w:t>
      </w:r>
    </w:p>
    <w:p w:rsidR="005C3873" w:rsidRPr="00FB0FEE" w:rsidRDefault="005C3873" w:rsidP="00FB0FEE">
      <w:pPr>
        <w:pStyle w:val="ad"/>
        <w:numPr>
          <w:ilvl w:val="0"/>
          <w:numId w:val="8"/>
        </w:num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Азот элемент под номером 7, фосфор 15, углерод 6, кремнии 14. (да)</w:t>
      </w:r>
    </w:p>
    <w:p w:rsidR="005C3873" w:rsidRPr="00FB0FEE" w:rsidRDefault="005C3873" w:rsidP="00FB0FEE">
      <w:pPr>
        <w:pStyle w:val="ad"/>
        <w:numPr>
          <w:ilvl w:val="0"/>
          <w:numId w:val="8"/>
        </w:num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Углерод и кремнии это элементы 4 группы</w:t>
      </w:r>
      <w:proofErr w:type="gram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gram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</w:t>
      </w:r>
      <w:proofErr w:type="gramEnd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</w:t>
      </w:r>
    </w:p>
    <w:p w:rsidR="005C3873" w:rsidRPr="00FB0FEE" w:rsidRDefault="005C3873" w:rsidP="00FB0FEE">
      <w:pPr>
        <w:pStyle w:val="ad"/>
        <w:numPr>
          <w:ilvl w:val="0"/>
          <w:numId w:val="8"/>
        </w:num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Фосфор, азот, углерод и кремнии это элементы – металлы</w:t>
      </w:r>
      <w:proofErr w:type="gram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gram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proofErr w:type="gramEnd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ет)</w:t>
      </w:r>
    </w:p>
    <w:p w:rsidR="00BE3171" w:rsidRPr="00FB0FEE" w:rsidRDefault="00980C33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0C3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Слайд 31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5C3873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="005C3873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роверяем результаты теста. Если всё верно 5 баллов, если одна ошибка то 4 балла и т.д. теперь просуммируйте все баллы, подпишите оценочные листы и сдайте.</w:t>
      </w:r>
    </w:p>
    <w:p w:rsidR="00BE3171" w:rsidRPr="00FB0FEE" w:rsidRDefault="00BE3171" w:rsidP="00FB0FEE">
      <w:pPr>
        <w:shd w:val="clear" w:color="auto" w:fill="FFFFFF"/>
        <w:spacing w:after="135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Подсчёт баллов, и собирание оценочных листов</w:t>
      </w:r>
    </w:p>
    <w:p w:rsidR="00BE3171" w:rsidRDefault="00BE3171" w:rsidP="00FB0FEE">
      <w:pPr>
        <w:pStyle w:val="a4"/>
        <w:spacing w:before="0" w:beforeAutospacing="0" w:after="0" w:afterAutospacing="0" w:line="360" w:lineRule="auto"/>
        <w:ind w:firstLine="708"/>
        <w:textAlignment w:val="baseline"/>
        <w:rPr>
          <w:color w:val="000000"/>
        </w:rPr>
      </w:pPr>
      <w:r w:rsidRPr="00FB0FEE">
        <w:rPr>
          <w:color w:val="333333"/>
        </w:rPr>
        <w:t xml:space="preserve">Молодцы ребята, вот мы и дома. Каждое путешествие оставляет нам впечатления, чтобы сформулировать впечатления от нашего путешествия предлагаю написать о любом из этих элементов </w:t>
      </w:r>
      <w:proofErr w:type="spellStart"/>
      <w:r w:rsidRPr="00FB0FEE">
        <w:rPr>
          <w:color w:val="333333"/>
        </w:rPr>
        <w:t>с</w:t>
      </w:r>
      <w:r w:rsidRPr="00FB0FEE">
        <w:rPr>
          <w:color w:val="000000"/>
        </w:rPr>
        <w:t>инквейн</w:t>
      </w:r>
      <w:proofErr w:type="spellEnd"/>
      <w:r w:rsidRPr="00FB0FEE">
        <w:rPr>
          <w:color w:val="000000"/>
        </w:rPr>
        <w:t xml:space="preserve"> (нерифмованный стих из пяти строк)</w:t>
      </w:r>
    </w:p>
    <w:p w:rsidR="00BE3171" w:rsidRPr="00980C33" w:rsidRDefault="00980C33" w:rsidP="00980C33">
      <w:pPr>
        <w:pStyle w:val="a4"/>
        <w:spacing w:before="0" w:beforeAutospacing="0" w:after="0" w:afterAutospacing="0" w:line="360" w:lineRule="auto"/>
        <w:ind w:firstLine="708"/>
        <w:textAlignment w:val="baseline"/>
        <w:rPr>
          <w:color w:val="FF0000"/>
        </w:rPr>
      </w:pPr>
      <w:r w:rsidRPr="00980C33">
        <w:rPr>
          <w:color w:val="FF0000"/>
        </w:rPr>
        <w:t xml:space="preserve">32 слайд </w:t>
      </w:r>
      <w:r>
        <w:rPr>
          <w:color w:val="FF0000"/>
        </w:rPr>
        <w:t xml:space="preserve"> </w:t>
      </w:r>
      <w:r w:rsidR="00BE3171" w:rsidRPr="00FB0FEE">
        <w:rPr>
          <w:color w:val="000000"/>
        </w:rPr>
        <w:t xml:space="preserve">1-я. Существительное (тема </w:t>
      </w:r>
      <w:proofErr w:type="spellStart"/>
      <w:r w:rsidR="00BE3171" w:rsidRPr="00FB0FEE">
        <w:rPr>
          <w:color w:val="000000"/>
        </w:rPr>
        <w:t>синквейна</w:t>
      </w:r>
      <w:proofErr w:type="spellEnd"/>
      <w:r w:rsidR="00BE3171" w:rsidRPr="00FB0FEE">
        <w:rPr>
          <w:color w:val="000000"/>
        </w:rPr>
        <w:t>)</w:t>
      </w:r>
    </w:p>
    <w:p w:rsidR="00BE3171" w:rsidRPr="00FB0FEE" w:rsidRDefault="00BE3171" w:rsidP="00FB0FEE">
      <w:pPr>
        <w:pStyle w:val="a4"/>
        <w:spacing w:before="0" w:beforeAutospacing="0" w:after="0" w:afterAutospacing="0" w:line="360" w:lineRule="auto"/>
        <w:textAlignment w:val="baseline"/>
        <w:rPr>
          <w:color w:val="000000"/>
        </w:rPr>
      </w:pPr>
      <w:r w:rsidRPr="00FB0FEE">
        <w:rPr>
          <w:color w:val="000000"/>
        </w:rPr>
        <w:t>2-я. Два прилагательных (характерные признаки)</w:t>
      </w:r>
    </w:p>
    <w:p w:rsidR="00BE3171" w:rsidRPr="00FB0FEE" w:rsidRDefault="00BE3171" w:rsidP="00FB0FEE">
      <w:pPr>
        <w:pStyle w:val="a4"/>
        <w:spacing w:before="0" w:beforeAutospacing="0" w:after="0" w:afterAutospacing="0" w:line="360" w:lineRule="auto"/>
        <w:textAlignment w:val="baseline"/>
        <w:rPr>
          <w:color w:val="000000"/>
        </w:rPr>
      </w:pPr>
      <w:r w:rsidRPr="00FB0FEE">
        <w:rPr>
          <w:color w:val="000000"/>
        </w:rPr>
        <w:t>3-я. Три глагола (действие, воздействие и т.д.)</w:t>
      </w:r>
    </w:p>
    <w:p w:rsidR="00BE3171" w:rsidRPr="00FB0FEE" w:rsidRDefault="00BE3171" w:rsidP="00FB0FEE">
      <w:pPr>
        <w:pStyle w:val="a4"/>
        <w:spacing w:before="0" w:beforeAutospacing="0" w:after="0" w:afterAutospacing="0" w:line="360" w:lineRule="auto"/>
        <w:textAlignment w:val="baseline"/>
        <w:rPr>
          <w:color w:val="000000"/>
        </w:rPr>
      </w:pPr>
      <w:r w:rsidRPr="00FB0FEE">
        <w:rPr>
          <w:color w:val="000000"/>
        </w:rPr>
        <w:t>4-я. Краткое предложение (фраза,  пословица и т.д.)</w:t>
      </w:r>
    </w:p>
    <w:p w:rsidR="00365DEA" w:rsidRPr="00FB0FEE" w:rsidRDefault="00BE3171" w:rsidP="00FB0FEE">
      <w:pPr>
        <w:pStyle w:val="a4"/>
        <w:spacing w:before="0" w:beforeAutospacing="0" w:after="0" w:afterAutospacing="0" w:line="360" w:lineRule="auto"/>
        <w:textAlignment w:val="baseline"/>
        <w:rPr>
          <w:color w:val="000000"/>
        </w:rPr>
      </w:pPr>
      <w:r w:rsidRPr="00FB0FEE">
        <w:rPr>
          <w:color w:val="000000"/>
        </w:rPr>
        <w:t>5-я. Существительное (итог, вывод).</w:t>
      </w:r>
    </w:p>
    <w:p w:rsidR="00BE3171" w:rsidRPr="00FB0FEE" w:rsidRDefault="00BE3171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Зачтение </w:t>
      </w:r>
      <w:proofErr w:type="spell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синквейна</w:t>
      </w:r>
      <w:proofErr w:type="spellEnd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5C3873" w:rsidRPr="00FB0FEE" w:rsidRDefault="00964610" w:rsidP="00FB0FEE">
      <w:pPr>
        <w:pStyle w:val="a4"/>
        <w:shd w:val="clear" w:color="auto" w:fill="FFFFFF"/>
        <w:spacing w:before="0" w:beforeAutospacing="0" w:after="150" w:afterAutospacing="0" w:line="360" w:lineRule="auto"/>
        <w:rPr>
          <w:color w:val="333333"/>
        </w:rPr>
      </w:pPr>
      <w:r w:rsidRPr="00FB0FEE">
        <w:rPr>
          <w:color w:val="000000"/>
          <w:shd w:val="clear" w:color="auto" w:fill="FFFFFF"/>
          <w:lang w:val="en-US"/>
        </w:rPr>
        <w:t>N</w:t>
      </w:r>
      <w:r w:rsidRPr="00FB0FEE">
        <w:rPr>
          <w:color w:val="000000"/>
          <w:shd w:val="clear" w:color="auto" w:fill="FFFFFF"/>
        </w:rPr>
        <w:t xml:space="preserve"> - </w:t>
      </w:r>
      <w:r w:rsidR="005C3873" w:rsidRPr="00FB0FEE">
        <w:rPr>
          <w:color w:val="000000"/>
          <w:shd w:val="clear" w:color="auto" w:fill="FFFFFF"/>
        </w:rPr>
        <w:t>1. Азот. 2.Безвкусный, бесцветный. 3. В обычных условиях не реагирует со щелочами, кислотами, кислородом. 4. Газ, не поддерживающий дыхание и горение. 5. Неметалл.  </w:t>
      </w:r>
      <w:r w:rsidR="005C3873" w:rsidRPr="00FB0FEE">
        <w:rPr>
          <w:color w:val="000000"/>
          <w:shd w:val="clear" w:color="auto" w:fill="FFFFFF"/>
        </w:rPr>
        <w:br/>
      </w:r>
      <w:r w:rsidRPr="00FB0FEE">
        <w:rPr>
          <w:color w:val="333333"/>
          <w:lang w:val="en-US"/>
        </w:rPr>
        <w:t>C</w:t>
      </w:r>
      <w:r w:rsidRPr="00FB0FEE">
        <w:rPr>
          <w:color w:val="333333"/>
        </w:rPr>
        <w:t xml:space="preserve">- </w:t>
      </w:r>
      <w:r w:rsidR="005C3873" w:rsidRPr="00FB0FEE">
        <w:rPr>
          <w:color w:val="333333"/>
        </w:rPr>
        <w:t xml:space="preserve">1. Углерод 2. Матово-черный, прозрачный 3. </w:t>
      </w:r>
      <w:r w:rsidRPr="00FB0FEE">
        <w:rPr>
          <w:color w:val="333333"/>
        </w:rPr>
        <w:t xml:space="preserve">В реакциях может проявлять свойства окислителя и восстановителя. </w:t>
      </w:r>
      <w:r w:rsidR="005C3873" w:rsidRPr="00FB0FEE">
        <w:rPr>
          <w:color w:val="333333"/>
        </w:rPr>
        <w:t>4. Углерод-</w:t>
      </w:r>
      <w:r w:rsidRPr="00FB0FEE">
        <w:rPr>
          <w:color w:val="333333"/>
        </w:rPr>
        <w:t xml:space="preserve">образует – уголь, графит, алмаз. </w:t>
      </w:r>
      <w:r w:rsidR="005C3873" w:rsidRPr="00FB0FEE">
        <w:rPr>
          <w:color w:val="333333"/>
        </w:rPr>
        <w:t xml:space="preserve"> 5. Углерод </w:t>
      </w:r>
      <w:r w:rsidRPr="00FB0FEE">
        <w:rPr>
          <w:color w:val="333333"/>
        </w:rPr>
        <w:t>–</w:t>
      </w:r>
      <w:r w:rsidR="005C3873" w:rsidRPr="00FB0FEE">
        <w:rPr>
          <w:color w:val="333333"/>
        </w:rPr>
        <w:t>неметалл</w:t>
      </w:r>
      <w:r w:rsidRPr="00FB0FEE">
        <w:rPr>
          <w:color w:val="333333"/>
        </w:rPr>
        <w:t>!</w:t>
      </w:r>
    </w:p>
    <w:p w:rsidR="00964610" w:rsidRPr="00FB0FEE" w:rsidRDefault="00964610" w:rsidP="00FB0FEE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hd w:val="clear" w:color="auto" w:fill="FFFFFF"/>
        </w:rPr>
      </w:pPr>
      <w:proofErr w:type="gramStart"/>
      <w:r w:rsidRPr="00FB0FEE">
        <w:rPr>
          <w:color w:val="333333"/>
          <w:lang w:val="en-US"/>
        </w:rPr>
        <w:lastRenderedPageBreak/>
        <w:t>Si</w:t>
      </w:r>
      <w:r w:rsidRPr="00FB0FEE">
        <w:rPr>
          <w:color w:val="333333"/>
        </w:rPr>
        <w:t xml:space="preserve"> - </w:t>
      </w:r>
      <w:r w:rsidRPr="00FB0FEE">
        <w:rPr>
          <w:color w:val="000000"/>
          <w:shd w:val="clear" w:color="auto" w:fill="FFFFFF"/>
        </w:rPr>
        <w:t>Кремний;</w:t>
      </w:r>
      <w:r w:rsidRPr="00FB0FEE">
        <w:rPr>
          <w:color w:val="000000"/>
        </w:rPr>
        <w:t xml:space="preserve"> 2.</w:t>
      </w:r>
      <w:proofErr w:type="gramEnd"/>
      <w:r w:rsidRPr="00FB0FEE">
        <w:rPr>
          <w:color w:val="000000"/>
        </w:rPr>
        <w:t xml:space="preserve"> </w:t>
      </w:r>
      <w:r w:rsidRPr="00FB0FEE">
        <w:rPr>
          <w:color w:val="000000"/>
          <w:shd w:val="clear" w:color="auto" w:fill="FFFFFF"/>
        </w:rPr>
        <w:t xml:space="preserve">Четырнадцатый, 3. </w:t>
      </w:r>
      <w:proofErr w:type="spellStart"/>
      <w:r w:rsidRPr="00FB0FEE">
        <w:rPr>
          <w:color w:val="000000"/>
          <w:shd w:val="clear" w:color="auto" w:fill="FFFFFF"/>
        </w:rPr>
        <w:t>Силициум</w:t>
      </w:r>
      <w:proofErr w:type="spellEnd"/>
      <w:r w:rsidRPr="00FB0FEE">
        <w:rPr>
          <w:color w:val="000000"/>
          <w:shd w:val="clear" w:color="auto" w:fill="FFFFFF"/>
        </w:rPr>
        <w:t>;</w:t>
      </w:r>
      <w:r w:rsidRPr="00FB0FEE">
        <w:rPr>
          <w:color w:val="000000"/>
        </w:rPr>
        <w:t xml:space="preserve"> </w:t>
      </w:r>
      <w:r w:rsidRPr="00FB0FEE">
        <w:rPr>
          <w:color w:val="000000"/>
          <w:shd w:val="clear" w:color="auto" w:fill="FFFFFF"/>
        </w:rPr>
        <w:t>Блестит, реагирует;</w:t>
      </w:r>
      <w:r w:rsidRPr="00FB0FEE">
        <w:rPr>
          <w:color w:val="000000"/>
        </w:rPr>
        <w:t xml:space="preserve"> </w:t>
      </w:r>
      <w:r w:rsidRPr="00FB0FEE">
        <w:rPr>
          <w:color w:val="000000"/>
          <w:shd w:val="clear" w:color="auto" w:fill="FFFFFF"/>
        </w:rPr>
        <w:t>4. Проявляет неметаллические свойства;</w:t>
      </w:r>
      <w:r w:rsidRPr="00FB0FEE">
        <w:rPr>
          <w:color w:val="000000"/>
        </w:rPr>
        <w:t xml:space="preserve"> </w:t>
      </w:r>
      <w:r w:rsidRPr="00FB0FEE">
        <w:rPr>
          <w:color w:val="000000"/>
          <w:shd w:val="clear" w:color="auto" w:fill="FFFFFF"/>
        </w:rPr>
        <w:t>5. Химия</w:t>
      </w:r>
    </w:p>
    <w:p w:rsidR="005C3873" w:rsidRPr="00980C33" w:rsidRDefault="00964610" w:rsidP="00980C33">
      <w:pPr>
        <w:pStyle w:val="a4"/>
        <w:shd w:val="clear" w:color="auto" w:fill="FFFFFF"/>
        <w:spacing w:before="0" w:beforeAutospacing="0" w:after="150" w:afterAutospacing="0" w:line="360" w:lineRule="auto"/>
        <w:rPr>
          <w:color w:val="333333"/>
          <w:shd w:val="clear" w:color="auto" w:fill="F3F3FA"/>
        </w:rPr>
      </w:pPr>
      <w:r w:rsidRPr="00FB0FEE">
        <w:rPr>
          <w:color w:val="000000"/>
          <w:shd w:val="clear" w:color="auto" w:fill="FFFFFF"/>
          <w:lang w:val="en-US"/>
        </w:rPr>
        <w:t>P</w:t>
      </w:r>
      <w:r w:rsidRPr="00FB0FEE">
        <w:rPr>
          <w:color w:val="000000"/>
          <w:shd w:val="clear" w:color="auto" w:fill="FFFFFF"/>
        </w:rPr>
        <w:t xml:space="preserve"> – 1. </w:t>
      </w:r>
      <w:r w:rsidRPr="00FB0FEE">
        <w:rPr>
          <w:color w:val="333333"/>
          <w:shd w:val="clear" w:color="auto" w:fill="F3F3FA"/>
        </w:rPr>
        <w:t>Фосфор</w:t>
      </w:r>
      <w:r w:rsidRPr="00FB0FEE">
        <w:rPr>
          <w:color w:val="333333"/>
        </w:rPr>
        <w:t xml:space="preserve"> </w:t>
      </w:r>
      <w:r w:rsidRPr="00FB0FEE">
        <w:rPr>
          <w:color w:val="333333"/>
          <w:shd w:val="clear" w:color="auto" w:fill="F3F3FA"/>
        </w:rPr>
        <w:t>2. Белый, красный, чёрный</w:t>
      </w:r>
      <w:r w:rsidRPr="00FB0FEE">
        <w:rPr>
          <w:color w:val="333333"/>
        </w:rPr>
        <w:t xml:space="preserve"> </w:t>
      </w:r>
      <w:r w:rsidRPr="00FB0FEE">
        <w:rPr>
          <w:color w:val="333333"/>
          <w:shd w:val="clear" w:color="auto" w:fill="F3F3FA"/>
        </w:rPr>
        <w:t>3. Неметалл, взаимодействует с металлами</w:t>
      </w:r>
      <w:r w:rsidRPr="00FB0FEE">
        <w:rPr>
          <w:color w:val="333333"/>
        </w:rPr>
        <w:t xml:space="preserve"> </w:t>
      </w:r>
      <w:r w:rsidRPr="00FB0FEE">
        <w:rPr>
          <w:color w:val="333333"/>
          <w:shd w:val="clear" w:color="auto" w:fill="F3F3FA"/>
        </w:rPr>
        <w:t>4. Производство фосфорной кислоты</w:t>
      </w:r>
      <w:r w:rsidRPr="00FB0FEE">
        <w:rPr>
          <w:color w:val="333333"/>
        </w:rPr>
        <w:t xml:space="preserve"> </w:t>
      </w:r>
      <w:r w:rsidRPr="00FB0FEE">
        <w:rPr>
          <w:color w:val="333333"/>
          <w:shd w:val="clear" w:color="auto" w:fill="F3F3FA"/>
        </w:rPr>
        <w:t>5. Фосфорные удобрения.</w:t>
      </w:r>
    </w:p>
    <w:p w:rsidR="00BE3171" w:rsidRPr="00FB0FEE" w:rsidRDefault="00BE3171" w:rsidP="00FB0FEE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ins w:id="46" w:author="Unknown">
        <w:r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Спасибо вам за то, что вы с интересом участвовали в приключениях и достойно проявляли себя в неожиданных ситуациях</w:t>
        </w:r>
        <w:proofErr w:type="gramStart"/>
        <w:r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.</w:t>
        </w:r>
      </w:ins>
      <w:proofErr w:type="gramEnd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gramStart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ыставление оценок)</w:t>
      </w:r>
      <w:r w:rsidR="00187CF5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187CF5" w:rsidRPr="00FB0FEE" w:rsidRDefault="00980C33" w:rsidP="00FB0FEE">
      <w:pPr>
        <w:shd w:val="clear" w:color="auto" w:fill="FFFFFF"/>
        <w:spacing w:after="135" w:line="360" w:lineRule="auto"/>
        <w:rPr>
          <w:ins w:id="47" w:author="Unknow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0C3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Слайд 3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87CF5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Тема называлось «Государство 54», так как были рассмотрены свойства элементов 5 и 4 групп.</w:t>
      </w:r>
    </w:p>
    <w:p w:rsidR="00BE3171" w:rsidRPr="00FB0FEE" w:rsidRDefault="00980C33" w:rsidP="00FB0FEE">
      <w:pPr>
        <w:spacing w:line="360" w:lineRule="auto"/>
        <w:rPr>
          <w:ins w:id="48" w:author="Unknown"/>
          <w:rFonts w:ascii="Times New Roman" w:hAnsi="Times New Roman" w:cs="Times New Roman"/>
          <w:sz w:val="24"/>
          <w:szCs w:val="24"/>
        </w:rPr>
      </w:pPr>
      <w:r w:rsidRPr="00980C3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Слайд 34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ins w:id="49" w:author="Unknown">
        <w:r w:rsidR="00BE3171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 xml:space="preserve">Домашнее задание </w:t>
        </w:r>
      </w:ins>
      <w:r w:rsidR="00BE3171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ins w:id="50" w:author="Unknown">
        <w:r w:rsidR="00BE3171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 xml:space="preserve"> </w:t>
        </w:r>
      </w:ins>
      <w:r w:rsidR="00BE3171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задача № 4 стр. 137 учебника, подготовить компьютерную презентацию</w:t>
      </w:r>
      <w:r w:rsidR="00036536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любую из этих тем:</w:t>
      </w:r>
      <w:r w:rsidR="00BE3171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</w:t>
      </w:r>
      <w:r w:rsidR="00036536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мире алмазов</w:t>
      </w:r>
      <w:r w:rsidR="00BE3171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  <w:r w:rsidR="00036536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«Азотные и фосфорные удобрения», «</w:t>
      </w:r>
      <w:r w:rsidR="00AA15D4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История открытия стекла</w:t>
      </w:r>
      <w:r w:rsidR="00036536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</w:p>
    <w:p w:rsidR="00A50FB5" w:rsidRDefault="00981748" w:rsidP="00FB0FEE">
      <w:pPr>
        <w:shd w:val="clear" w:color="auto" w:fill="FFFFFF"/>
        <w:spacing w:after="135" w:line="36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B0FEE">
        <w:rPr>
          <w:rFonts w:ascii="Times New Roman" w:hAnsi="Times New Roman" w:cs="Times New Roman"/>
          <w:sz w:val="24"/>
          <w:szCs w:val="24"/>
        </w:rPr>
        <w:t xml:space="preserve"> </w:t>
      </w:r>
      <w:r w:rsidR="00980C33" w:rsidRPr="00980C33">
        <w:rPr>
          <w:rFonts w:ascii="Times New Roman" w:hAnsi="Times New Roman" w:cs="Times New Roman"/>
          <w:color w:val="FF0000"/>
          <w:sz w:val="24"/>
          <w:szCs w:val="24"/>
        </w:rPr>
        <w:t>Слайд 35</w:t>
      </w:r>
      <w:r w:rsidR="00980C33">
        <w:rPr>
          <w:rFonts w:ascii="Times New Roman" w:hAnsi="Times New Roman" w:cs="Times New Roman"/>
          <w:sz w:val="24"/>
          <w:szCs w:val="24"/>
        </w:rPr>
        <w:t xml:space="preserve"> </w:t>
      </w:r>
      <w:ins w:id="51" w:author="Unknown">
        <w:r w:rsidR="00A50FB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 xml:space="preserve">Уважаемые пассажиры и гости, наше путешествие подходит к концу, но хочется закончить урок словами одного героя романа У. Коллинза «Женщина в белом» - графа </w:t>
        </w:r>
        <w:proofErr w:type="spellStart"/>
        <w:r w:rsidR="00A50FB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Фоско</w:t>
        </w:r>
      </w:ins>
      <w:proofErr w:type="spellEnd"/>
      <w:r w:rsidR="00A50FB5" w:rsidRPr="00FB0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ins w:id="52" w:author="Unknown">
        <w:r w:rsidR="00A50FB5" w:rsidRPr="00FB0FEE">
          <w:rPr>
            <w:rFonts w:ascii="Times New Roman" w:eastAsia="Times New Roman" w:hAnsi="Times New Roman" w:cs="Times New Roman"/>
            <w:color w:val="333333"/>
            <w:sz w:val="24"/>
            <w:szCs w:val="24"/>
            <w:lang w:eastAsia="ru-RU"/>
          </w:rPr>
          <w:t>«Химики – я утверждаю это с полной ответственностью – могут, если захотят, изменить судьбу человечества».</w:t>
        </w:r>
      </w:ins>
    </w:p>
    <w:p w:rsidR="0000569E" w:rsidRDefault="0000569E" w:rsidP="000056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Рефлексия   </w:t>
      </w:r>
      <w:r>
        <w:rPr>
          <w:rFonts w:ascii="Times New Roman" w:hAnsi="Times New Roman" w:cs="Times New Roman"/>
          <w:sz w:val="28"/>
          <w:szCs w:val="28"/>
        </w:rPr>
        <w:t xml:space="preserve">Ребята, мне очень хотелось бы узнать, с каким настроением вы уходите из кабинета. У вас на столах есть смайлики поднимите тот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смайлик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который по вашему мнению, отражает ваше настроение и вашу работу на уроке.</w:t>
      </w:r>
    </w:p>
    <w:p w:rsidR="0000569E" w:rsidRPr="0000569E" w:rsidRDefault="0000569E" w:rsidP="0000569E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0569E">
        <w:rPr>
          <w:rFonts w:ascii="Times New Roman" w:hAnsi="Times New Roman" w:cs="Times New Roman"/>
          <w:color w:val="FF0000"/>
          <w:sz w:val="28"/>
          <w:szCs w:val="28"/>
        </w:rPr>
        <w:t xml:space="preserve">Слайд 36 </w:t>
      </w:r>
      <w:r>
        <w:rPr>
          <w:rFonts w:ascii="Times New Roman" w:hAnsi="Times New Roman" w:cs="Times New Roman"/>
          <w:color w:val="FF0000"/>
          <w:sz w:val="28"/>
          <w:szCs w:val="28"/>
        </w:rPr>
        <w:t>Улыбающийся смайлик</w:t>
      </w:r>
    </w:p>
    <w:p w:rsidR="0000569E" w:rsidRPr="0000569E" w:rsidRDefault="0000569E" w:rsidP="000056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хочу вас поблагодарить  за ваше внимание и активность. Урок окончен.</w:t>
      </w:r>
    </w:p>
    <w:p w:rsidR="00E76944" w:rsidRPr="00FB0FEE" w:rsidRDefault="00980C33" w:rsidP="00FB0FEE">
      <w:pPr>
        <w:pStyle w:val="1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80C33">
        <w:rPr>
          <w:rFonts w:ascii="Times New Roman" w:hAnsi="Times New Roman" w:cs="Times New Roman"/>
          <w:color w:val="FF0000"/>
          <w:sz w:val="24"/>
          <w:szCs w:val="24"/>
        </w:rPr>
        <w:t>слайд 3</w:t>
      </w:r>
      <w:r w:rsidR="0000569E">
        <w:rPr>
          <w:rFonts w:ascii="Times New Roman" w:hAnsi="Times New Roman" w:cs="Times New Roman"/>
          <w:color w:val="FF0000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0FB5" w:rsidRPr="00FB0FEE">
        <w:rPr>
          <w:rFonts w:ascii="Times New Roman" w:hAnsi="Times New Roman" w:cs="Times New Roman"/>
          <w:sz w:val="24"/>
          <w:szCs w:val="24"/>
        </w:rPr>
        <w:t>Спасибо за внимание!</w:t>
      </w:r>
    </w:p>
    <w:sectPr w:rsidR="00E76944" w:rsidRPr="00FB0FEE" w:rsidSect="007F3AE2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4B4037"/>
    <w:multiLevelType w:val="hybridMultilevel"/>
    <w:tmpl w:val="5F70A46C"/>
    <w:lvl w:ilvl="0" w:tplc="902EA46C">
      <w:start w:val="16"/>
      <w:numFmt w:val="decimal"/>
      <w:lvlText w:val="%1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D14D0"/>
    <w:multiLevelType w:val="multilevel"/>
    <w:tmpl w:val="3ED4B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D852F4"/>
    <w:multiLevelType w:val="hybridMultilevel"/>
    <w:tmpl w:val="42AC4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FD72B6"/>
    <w:multiLevelType w:val="hybridMultilevel"/>
    <w:tmpl w:val="F1A00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334047"/>
    <w:multiLevelType w:val="hybridMultilevel"/>
    <w:tmpl w:val="E5A450A0"/>
    <w:lvl w:ilvl="0" w:tplc="18C82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E93682E"/>
    <w:multiLevelType w:val="multilevel"/>
    <w:tmpl w:val="EE90C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7279D3"/>
    <w:multiLevelType w:val="hybridMultilevel"/>
    <w:tmpl w:val="36BE9506"/>
    <w:lvl w:ilvl="0" w:tplc="53E8454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E6D46"/>
    <w:multiLevelType w:val="multilevel"/>
    <w:tmpl w:val="2782EB5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290C9E"/>
    <w:multiLevelType w:val="hybridMultilevel"/>
    <w:tmpl w:val="B582CDB4"/>
    <w:lvl w:ilvl="0" w:tplc="5D420ADA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13A93"/>
    <w:multiLevelType w:val="multilevel"/>
    <w:tmpl w:val="A6081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A41878"/>
    <w:multiLevelType w:val="hybridMultilevel"/>
    <w:tmpl w:val="8996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665D2E"/>
    <w:multiLevelType w:val="hybridMultilevel"/>
    <w:tmpl w:val="FECA0F72"/>
    <w:lvl w:ilvl="0" w:tplc="5840FD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E143643"/>
    <w:multiLevelType w:val="multilevel"/>
    <w:tmpl w:val="DD6E6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12"/>
  </w:num>
  <w:num w:numId="10">
    <w:abstractNumId w:val="11"/>
  </w:num>
  <w:num w:numId="11">
    <w:abstractNumId w:val="4"/>
  </w:num>
  <w:num w:numId="12">
    <w:abstractNumId w:val="9"/>
  </w:num>
  <w:num w:numId="13">
    <w:abstractNumId w:val="7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1505"/>
    <w:rsid w:val="0000569E"/>
    <w:rsid w:val="00036536"/>
    <w:rsid w:val="000370FD"/>
    <w:rsid w:val="0005566F"/>
    <w:rsid w:val="00075C16"/>
    <w:rsid w:val="00075C6C"/>
    <w:rsid w:val="000D7219"/>
    <w:rsid w:val="000E2609"/>
    <w:rsid w:val="0013088F"/>
    <w:rsid w:val="00136FE4"/>
    <w:rsid w:val="00187CF5"/>
    <w:rsid w:val="001938B2"/>
    <w:rsid w:val="001B4970"/>
    <w:rsid w:val="00222CED"/>
    <w:rsid w:val="002C517F"/>
    <w:rsid w:val="002D0189"/>
    <w:rsid w:val="002D09AF"/>
    <w:rsid w:val="002F2F40"/>
    <w:rsid w:val="003039B1"/>
    <w:rsid w:val="00324288"/>
    <w:rsid w:val="00325903"/>
    <w:rsid w:val="00340F73"/>
    <w:rsid w:val="00365DEA"/>
    <w:rsid w:val="003764DD"/>
    <w:rsid w:val="003B581B"/>
    <w:rsid w:val="00422EC8"/>
    <w:rsid w:val="00590228"/>
    <w:rsid w:val="005C3873"/>
    <w:rsid w:val="005D24A3"/>
    <w:rsid w:val="00626C2F"/>
    <w:rsid w:val="00703E20"/>
    <w:rsid w:val="00741BEC"/>
    <w:rsid w:val="00792BBA"/>
    <w:rsid w:val="007A7666"/>
    <w:rsid w:val="007D0407"/>
    <w:rsid w:val="007F3AE2"/>
    <w:rsid w:val="00800BFF"/>
    <w:rsid w:val="008A6864"/>
    <w:rsid w:val="008B262C"/>
    <w:rsid w:val="0093172E"/>
    <w:rsid w:val="00941505"/>
    <w:rsid w:val="00964610"/>
    <w:rsid w:val="00980C33"/>
    <w:rsid w:val="00981748"/>
    <w:rsid w:val="009C548A"/>
    <w:rsid w:val="00A50FB5"/>
    <w:rsid w:val="00AA15D4"/>
    <w:rsid w:val="00AB0358"/>
    <w:rsid w:val="00AE782F"/>
    <w:rsid w:val="00B34CA2"/>
    <w:rsid w:val="00BE3171"/>
    <w:rsid w:val="00BF05D5"/>
    <w:rsid w:val="00BF44D9"/>
    <w:rsid w:val="00D63596"/>
    <w:rsid w:val="00D7411D"/>
    <w:rsid w:val="00DD4B3C"/>
    <w:rsid w:val="00DD58A9"/>
    <w:rsid w:val="00DF76CC"/>
    <w:rsid w:val="00E73189"/>
    <w:rsid w:val="00E76944"/>
    <w:rsid w:val="00E83038"/>
    <w:rsid w:val="00EA7319"/>
    <w:rsid w:val="00EB1F03"/>
    <w:rsid w:val="00EC21C7"/>
    <w:rsid w:val="00EF2230"/>
    <w:rsid w:val="00F3751C"/>
    <w:rsid w:val="00FB0FEE"/>
    <w:rsid w:val="00FB24D9"/>
    <w:rsid w:val="00FF5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16"/>
  </w:style>
  <w:style w:type="paragraph" w:styleId="1">
    <w:name w:val="heading 1"/>
    <w:basedOn w:val="a"/>
    <w:next w:val="a0"/>
    <w:link w:val="10"/>
    <w:qFormat/>
    <w:rsid w:val="00E76944"/>
    <w:pPr>
      <w:keepNext/>
      <w:widowControl w:val="0"/>
      <w:numPr>
        <w:numId w:val="1"/>
      </w:numPr>
      <w:suppressAutoHyphens/>
      <w:spacing w:before="240" w:after="120" w:line="240" w:lineRule="auto"/>
      <w:outlineLvl w:val="0"/>
    </w:pPr>
    <w:rPr>
      <w:rFonts w:ascii="Arial" w:eastAsia="Arial Unicode MS" w:hAnsi="Arial" w:cs="Arial Unicode MS"/>
      <w:b/>
      <w:bCs/>
      <w:kern w:val="1"/>
      <w:sz w:val="32"/>
      <w:szCs w:val="32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941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941505"/>
    <w:rPr>
      <w:b/>
      <w:bCs/>
    </w:rPr>
  </w:style>
  <w:style w:type="character" w:styleId="a6">
    <w:name w:val="Emphasis"/>
    <w:basedOn w:val="a1"/>
    <w:uiPriority w:val="20"/>
    <w:qFormat/>
    <w:rsid w:val="0094150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22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422E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E76944"/>
    <w:rPr>
      <w:rFonts w:ascii="Arial" w:eastAsia="Arial Unicode MS" w:hAnsi="Arial" w:cs="Arial Unicode MS"/>
      <w:b/>
      <w:bCs/>
      <w:kern w:val="1"/>
      <w:sz w:val="32"/>
      <w:szCs w:val="32"/>
      <w:lang w:eastAsia="hi-IN" w:bidi="hi-IN"/>
    </w:rPr>
  </w:style>
  <w:style w:type="paragraph" w:styleId="a0">
    <w:name w:val="Body Text"/>
    <w:basedOn w:val="a"/>
    <w:link w:val="a9"/>
    <w:uiPriority w:val="99"/>
    <w:semiHidden/>
    <w:unhideWhenUsed/>
    <w:rsid w:val="00E76944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E76944"/>
  </w:style>
  <w:style w:type="paragraph" w:styleId="aa">
    <w:name w:val="No Spacing"/>
    <w:link w:val="ab"/>
    <w:uiPriority w:val="1"/>
    <w:qFormat/>
    <w:rsid w:val="00EA7319"/>
    <w:pPr>
      <w:spacing w:after="0" w:line="240" w:lineRule="auto"/>
    </w:pPr>
  </w:style>
  <w:style w:type="character" w:styleId="ac">
    <w:name w:val="Hyperlink"/>
    <w:basedOn w:val="a1"/>
    <w:uiPriority w:val="99"/>
    <w:semiHidden/>
    <w:unhideWhenUsed/>
    <w:rsid w:val="002D09A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2D09AF"/>
    <w:pPr>
      <w:ind w:left="720"/>
      <w:contextualSpacing/>
    </w:pPr>
  </w:style>
  <w:style w:type="character" w:customStyle="1" w:styleId="copyright-span">
    <w:name w:val="copyright-span"/>
    <w:basedOn w:val="a1"/>
    <w:rsid w:val="005C3873"/>
  </w:style>
  <w:style w:type="character" w:customStyle="1" w:styleId="ab">
    <w:name w:val="Без интервала Знак"/>
    <w:basedOn w:val="a1"/>
    <w:link w:val="aa"/>
    <w:uiPriority w:val="1"/>
    <w:rsid w:val="007F3A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202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233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983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550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6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2061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санова</dc:creator>
  <cp:lastModifiedBy>Хасанова </cp:lastModifiedBy>
  <cp:revision>14</cp:revision>
  <cp:lastPrinted>2021-08-30T16:09:00Z</cp:lastPrinted>
  <dcterms:created xsi:type="dcterms:W3CDTF">2021-02-17T14:34:00Z</dcterms:created>
  <dcterms:modified xsi:type="dcterms:W3CDTF">2021-11-07T17:26:00Z</dcterms:modified>
</cp:coreProperties>
</file>